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A9CA62" w14:textId="480E24B0" w:rsidR="00DF3FF9" w:rsidRPr="00A34440" w:rsidRDefault="00DF3FF9" w:rsidP="00AD6967">
      <w:pPr>
        <w:pStyle w:val="Titel"/>
        <w:rPr>
          <w:b w:val="0"/>
        </w:rPr>
      </w:pPr>
      <w:r w:rsidRPr="00A34440">
        <w:rPr>
          <w:b w:val="0"/>
        </w:rPr>
        <w:t>Studienordnung für das Fach</w:t>
      </w:r>
      <w:r w:rsidR="00AD6967">
        <w:rPr>
          <w:b w:val="0"/>
        </w:rPr>
        <w:t xml:space="preserve"> </w:t>
      </w:r>
      <w:r w:rsidR="00D631BE">
        <w:rPr>
          <w:b w:val="0"/>
        </w:rPr>
        <w:t>Muster</w:t>
      </w:r>
      <w:r w:rsidR="00BE5F41">
        <w:rPr>
          <w:b w:val="0"/>
        </w:rPr>
        <w:t>wissenschaften</w:t>
      </w:r>
    </w:p>
    <w:p w14:paraId="61C5FCAC" w14:textId="335EB440" w:rsidR="00A34440" w:rsidRPr="00A34440" w:rsidRDefault="00DF3FF9" w:rsidP="00A34440">
      <w:pPr>
        <w:jc w:val="center"/>
        <w:rPr>
          <w:sz w:val="18"/>
        </w:rPr>
      </w:pPr>
      <w:r w:rsidRPr="00A34440">
        <w:rPr>
          <w:sz w:val="18"/>
        </w:rPr>
        <w:t>als Master of Arts</w:t>
      </w:r>
      <w:r w:rsidR="00EB7D7D">
        <w:rPr>
          <w:sz w:val="18"/>
        </w:rPr>
        <w:t>-Studiengang im Rahmen eines ge</w:t>
      </w:r>
      <w:r w:rsidRPr="00A34440">
        <w:rPr>
          <w:sz w:val="18"/>
        </w:rPr>
        <w:t>stuften Bachelor of Arts- und Master of Arts-Studiengangs (B.A./M.A.-Studiengangs) an der Muster-Universität</w:t>
      </w:r>
      <w:r w:rsidR="00EB7D7D">
        <w:rPr>
          <w:rStyle w:val="Funotenzeichen"/>
          <w:sz w:val="18"/>
        </w:rPr>
        <w:footnoteReference w:id="1"/>
      </w:r>
    </w:p>
    <w:p w14:paraId="037B41FB" w14:textId="77777777" w:rsidR="00A34440" w:rsidRDefault="00A34440" w:rsidP="00A34440">
      <w:r w:rsidRPr="00A34440">
        <w:t xml:space="preserve">Aufgrund des § </w:t>
      </w:r>
      <w:r>
        <w:t>7</w:t>
      </w:r>
      <w:r w:rsidRPr="00A34440">
        <w:t xml:space="preserve"> Abs. </w:t>
      </w:r>
      <w:r>
        <w:t>2</w:t>
      </w:r>
      <w:r w:rsidRPr="00A34440">
        <w:t xml:space="preserve"> und des § </w:t>
      </w:r>
      <w:r>
        <w:t>77</w:t>
      </w:r>
      <w:r w:rsidRPr="00A34440">
        <w:t xml:space="preserve"> Abs. 1 des Gesetzes über die Hochschulen</w:t>
      </w:r>
      <w:r>
        <w:t xml:space="preserve"> des Musterlandes, </w:t>
      </w:r>
      <w:r w:rsidRPr="00A34440">
        <w:t xml:space="preserve">hat die </w:t>
      </w:r>
      <w:r>
        <w:t>Muster</w:t>
      </w:r>
      <w:r w:rsidRPr="00A34440">
        <w:t>-Universität die folgende Ordnung erlassen:</w:t>
      </w:r>
    </w:p>
    <w:sdt>
      <w:sdtPr>
        <w:id w:val="1799037290"/>
        <w:docPartObj>
          <w:docPartGallery w:val="Table of Contents"/>
          <w:docPartUnique/>
        </w:docPartObj>
      </w:sdtPr>
      <w:sdtEndPr>
        <w:rPr>
          <w:rFonts w:eastAsiaTheme="minorHAnsi" w:cs="Arial"/>
          <w:b w:val="0"/>
          <w:bCs w:val="0"/>
          <w:color w:val="auto"/>
          <w:sz w:val="16"/>
          <w:szCs w:val="16"/>
        </w:rPr>
      </w:sdtEndPr>
      <w:sdtContent>
        <w:p w14:paraId="2A9EF873" w14:textId="77777777" w:rsidR="00A34440" w:rsidRDefault="00A34440">
          <w:pPr>
            <w:pStyle w:val="Inhaltsverzeichnisberschrift"/>
          </w:pPr>
          <w:r>
            <w:t>Inhalt</w:t>
          </w:r>
        </w:p>
        <w:p w14:paraId="5A61F559" w14:textId="77777777" w:rsidR="005B4FBF" w:rsidRDefault="00A34440">
          <w:pPr>
            <w:pStyle w:val="Verzeichnis1"/>
            <w:tabs>
              <w:tab w:val="right" w:leader="dot" w:pos="4171"/>
            </w:tabs>
            <w:rPr>
              <w:rFonts w:asciiTheme="minorHAnsi" w:eastAsiaTheme="minorEastAsia" w:hAnsiTheme="minorHAnsi" w:cstheme="minorBidi"/>
              <w:noProof/>
              <w:sz w:val="22"/>
              <w:szCs w:val="22"/>
              <w:lang w:eastAsia="de-DE"/>
            </w:rPr>
          </w:pPr>
          <w:r>
            <w:fldChar w:fldCharType="begin"/>
          </w:r>
          <w:r>
            <w:instrText xml:space="preserve"> TOC \o "1-3" \h \z \u </w:instrText>
          </w:r>
          <w:r>
            <w:fldChar w:fldCharType="separate"/>
          </w:r>
          <w:hyperlink w:anchor="_Toc271780869" w:history="1">
            <w:r w:rsidR="005B4FBF" w:rsidRPr="00B45010">
              <w:rPr>
                <w:rStyle w:val="Hyperlink"/>
                <w:noProof/>
              </w:rPr>
              <w:t>§ 1 Zugangsvoraussetzungen</w:t>
            </w:r>
            <w:r w:rsidR="005B4FBF">
              <w:rPr>
                <w:noProof/>
                <w:webHidden/>
              </w:rPr>
              <w:tab/>
            </w:r>
            <w:r w:rsidR="005B4FBF">
              <w:rPr>
                <w:noProof/>
                <w:webHidden/>
              </w:rPr>
              <w:fldChar w:fldCharType="begin"/>
            </w:r>
            <w:r w:rsidR="005B4FBF">
              <w:rPr>
                <w:noProof/>
                <w:webHidden/>
              </w:rPr>
              <w:instrText xml:space="preserve"> PAGEREF _Toc271780869 \h </w:instrText>
            </w:r>
            <w:r w:rsidR="005B4FBF">
              <w:rPr>
                <w:noProof/>
                <w:webHidden/>
              </w:rPr>
            </w:r>
            <w:r w:rsidR="005B4FBF">
              <w:rPr>
                <w:noProof/>
                <w:webHidden/>
              </w:rPr>
              <w:fldChar w:fldCharType="separate"/>
            </w:r>
            <w:r w:rsidR="005B4FBF">
              <w:rPr>
                <w:noProof/>
                <w:webHidden/>
              </w:rPr>
              <w:t>1</w:t>
            </w:r>
            <w:r w:rsidR="005B4FBF">
              <w:rPr>
                <w:noProof/>
                <w:webHidden/>
              </w:rPr>
              <w:fldChar w:fldCharType="end"/>
            </w:r>
          </w:hyperlink>
        </w:p>
        <w:p w14:paraId="7B0E422D" w14:textId="77777777" w:rsidR="005B4FBF" w:rsidRDefault="005B4FBF">
          <w:pPr>
            <w:pStyle w:val="Verzeichnis1"/>
            <w:tabs>
              <w:tab w:val="right" w:leader="dot" w:pos="4171"/>
            </w:tabs>
            <w:rPr>
              <w:rFonts w:asciiTheme="minorHAnsi" w:eastAsiaTheme="minorEastAsia" w:hAnsiTheme="minorHAnsi" w:cstheme="minorBidi"/>
              <w:noProof/>
              <w:sz w:val="22"/>
              <w:szCs w:val="22"/>
              <w:lang w:eastAsia="de-DE"/>
            </w:rPr>
          </w:pPr>
          <w:hyperlink w:anchor="_Toc271780870" w:history="1">
            <w:r w:rsidRPr="00B45010">
              <w:rPr>
                <w:rStyle w:val="Hyperlink"/>
                <w:noProof/>
              </w:rPr>
              <w:t>§ 2 Dauer, Gliederung und Beginn des Studiums</w:t>
            </w:r>
            <w:r>
              <w:rPr>
                <w:noProof/>
                <w:webHidden/>
              </w:rPr>
              <w:tab/>
            </w:r>
            <w:r>
              <w:rPr>
                <w:noProof/>
                <w:webHidden/>
              </w:rPr>
              <w:fldChar w:fldCharType="begin"/>
            </w:r>
            <w:r>
              <w:rPr>
                <w:noProof/>
                <w:webHidden/>
              </w:rPr>
              <w:instrText xml:space="preserve"> PAGEREF _Toc271780870 \h </w:instrText>
            </w:r>
            <w:r>
              <w:rPr>
                <w:noProof/>
                <w:webHidden/>
              </w:rPr>
            </w:r>
            <w:r>
              <w:rPr>
                <w:noProof/>
                <w:webHidden/>
              </w:rPr>
              <w:fldChar w:fldCharType="separate"/>
            </w:r>
            <w:r>
              <w:rPr>
                <w:noProof/>
                <w:webHidden/>
              </w:rPr>
              <w:t>1</w:t>
            </w:r>
            <w:r>
              <w:rPr>
                <w:noProof/>
                <w:webHidden/>
              </w:rPr>
              <w:fldChar w:fldCharType="end"/>
            </w:r>
          </w:hyperlink>
        </w:p>
        <w:p w14:paraId="6D0DB94C" w14:textId="77777777" w:rsidR="005B4FBF" w:rsidRDefault="005B4FBF">
          <w:pPr>
            <w:pStyle w:val="Verzeichnis1"/>
            <w:tabs>
              <w:tab w:val="right" w:leader="dot" w:pos="4171"/>
            </w:tabs>
            <w:rPr>
              <w:rFonts w:asciiTheme="minorHAnsi" w:eastAsiaTheme="minorEastAsia" w:hAnsiTheme="minorHAnsi" w:cstheme="minorBidi"/>
              <w:noProof/>
              <w:sz w:val="22"/>
              <w:szCs w:val="22"/>
              <w:lang w:eastAsia="de-DE"/>
            </w:rPr>
          </w:pPr>
          <w:hyperlink w:anchor="_Toc271780871" w:history="1">
            <w:r w:rsidRPr="00B45010">
              <w:rPr>
                <w:rStyle w:val="Hyperlink"/>
                <w:noProof/>
              </w:rPr>
              <w:t>§ 3 Ziele des Studiums</w:t>
            </w:r>
            <w:r>
              <w:rPr>
                <w:noProof/>
                <w:webHidden/>
              </w:rPr>
              <w:tab/>
            </w:r>
            <w:r>
              <w:rPr>
                <w:noProof/>
                <w:webHidden/>
              </w:rPr>
              <w:fldChar w:fldCharType="begin"/>
            </w:r>
            <w:r>
              <w:rPr>
                <w:noProof/>
                <w:webHidden/>
              </w:rPr>
              <w:instrText xml:space="preserve"> PAGEREF _Toc271780871 \h </w:instrText>
            </w:r>
            <w:r>
              <w:rPr>
                <w:noProof/>
                <w:webHidden/>
              </w:rPr>
            </w:r>
            <w:r>
              <w:rPr>
                <w:noProof/>
                <w:webHidden/>
              </w:rPr>
              <w:fldChar w:fldCharType="separate"/>
            </w:r>
            <w:r>
              <w:rPr>
                <w:noProof/>
                <w:webHidden/>
              </w:rPr>
              <w:t>2</w:t>
            </w:r>
            <w:r>
              <w:rPr>
                <w:noProof/>
                <w:webHidden/>
              </w:rPr>
              <w:fldChar w:fldCharType="end"/>
            </w:r>
          </w:hyperlink>
        </w:p>
        <w:p w14:paraId="428A89AD" w14:textId="77777777" w:rsidR="005B4FBF" w:rsidRDefault="005B4FBF">
          <w:pPr>
            <w:pStyle w:val="Verzeichnis1"/>
            <w:tabs>
              <w:tab w:val="right" w:leader="dot" w:pos="4171"/>
            </w:tabs>
            <w:rPr>
              <w:rFonts w:asciiTheme="minorHAnsi" w:eastAsiaTheme="minorEastAsia" w:hAnsiTheme="minorHAnsi" w:cstheme="minorBidi"/>
              <w:noProof/>
              <w:sz w:val="22"/>
              <w:szCs w:val="22"/>
              <w:lang w:eastAsia="de-DE"/>
            </w:rPr>
          </w:pPr>
          <w:hyperlink w:anchor="_Toc271780872" w:history="1">
            <w:r w:rsidRPr="00B45010">
              <w:rPr>
                <w:rStyle w:val="Hyperlink"/>
                <w:noProof/>
              </w:rPr>
              <w:t>§ 4 Akademische Grade</w:t>
            </w:r>
            <w:r>
              <w:rPr>
                <w:noProof/>
                <w:webHidden/>
              </w:rPr>
              <w:tab/>
            </w:r>
            <w:r>
              <w:rPr>
                <w:noProof/>
                <w:webHidden/>
              </w:rPr>
              <w:fldChar w:fldCharType="begin"/>
            </w:r>
            <w:r>
              <w:rPr>
                <w:noProof/>
                <w:webHidden/>
              </w:rPr>
              <w:instrText xml:space="preserve"> PAGEREF _Toc271780872 \h </w:instrText>
            </w:r>
            <w:r>
              <w:rPr>
                <w:noProof/>
                <w:webHidden/>
              </w:rPr>
            </w:r>
            <w:r>
              <w:rPr>
                <w:noProof/>
                <w:webHidden/>
              </w:rPr>
              <w:fldChar w:fldCharType="separate"/>
            </w:r>
            <w:r>
              <w:rPr>
                <w:noProof/>
                <w:webHidden/>
              </w:rPr>
              <w:t>2</w:t>
            </w:r>
            <w:r>
              <w:rPr>
                <w:noProof/>
                <w:webHidden/>
              </w:rPr>
              <w:fldChar w:fldCharType="end"/>
            </w:r>
          </w:hyperlink>
        </w:p>
        <w:p w14:paraId="57D08F6F" w14:textId="77777777" w:rsidR="005B4FBF" w:rsidRDefault="005B4FBF">
          <w:pPr>
            <w:pStyle w:val="Verzeichnis1"/>
            <w:tabs>
              <w:tab w:val="right" w:leader="dot" w:pos="4171"/>
            </w:tabs>
            <w:rPr>
              <w:rFonts w:asciiTheme="minorHAnsi" w:eastAsiaTheme="minorEastAsia" w:hAnsiTheme="minorHAnsi" w:cstheme="minorBidi"/>
              <w:noProof/>
              <w:sz w:val="22"/>
              <w:szCs w:val="22"/>
              <w:lang w:eastAsia="de-DE"/>
            </w:rPr>
          </w:pPr>
          <w:hyperlink w:anchor="_Toc271780873" w:history="1">
            <w:r w:rsidRPr="00B45010">
              <w:rPr>
                <w:rStyle w:val="Hyperlink"/>
                <w:noProof/>
              </w:rPr>
              <w:t>§ 5 Studienberatung</w:t>
            </w:r>
            <w:r>
              <w:rPr>
                <w:noProof/>
                <w:webHidden/>
              </w:rPr>
              <w:tab/>
            </w:r>
            <w:r>
              <w:rPr>
                <w:noProof/>
                <w:webHidden/>
              </w:rPr>
              <w:fldChar w:fldCharType="begin"/>
            </w:r>
            <w:r>
              <w:rPr>
                <w:noProof/>
                <w:webHidden/>
              </w:rPr>
              <w:instrText xml:space="preserve"> PAGEREF _Toc271780873 \h </w:instrText>
            </w:r>
            <w:r>
              <w:rPr>
                <w:noProof/>
                <w:webHidden/>
              </w:rPr>
            </w:r>
            <w:r>
              <w:rPr>
                <w:noProof/>
                <w:webHidden/>
              </w:rPr>
              <w:fldChar w:fldCharType="separate"/>
            </w:r>
            <w:r>
              <w:rPr>
                <w:noProof/>
                <w:webHidden/>
              </w:rPr>
              <w:t>3</w:t>
            </w:r>
            <w:r>
              <w:rPr>
                <w:noProof/>
                <w:webHidden/>
              </w:rPr>
              <w:fldChar w:fldCharType="end"/>
            </w:r>
          </w:hyperlink>
        </w:p>
        <w:p w14:paraId="771B6A24" w14:textId="77777777" w:rsidR="005B4FBF" w:rsidRDefault="005B4FBF">
          <w:pPr>
            <w:pStyle w:val="Verzeichnis1"/>
            <w:tabs>
              <w:tab w:val="right" w:leader="dot" w:pos="4171"/>
            </w:tabs>
            <w:rPr>
              <w:rFonts w:asciiTheme="minorHAnsi" w:eastAsiaTheme="minorEastAsia" w:hAnsiTheme="minorHAnsi" w:cstheme="minorBidi"/>
              <w:noProof/>
              <w:sz w:val="22"/>
              <w:szCs w:val="22"/>
              <w:lang w:eastAsia="de-DE"/>
            </w:rPr>
          </w:pPr>
          <w:hyperlink w:anchor="_Toc271780874" w:history="1">
            <w:r w:rsidRPr="00B45010">
              <w:rPr>
                <w:rStyle w:val="Hyperlink"/>
                <w:noProof/>
              </w:rPr>
              <w:t>§ 6 Lehrangebotsstruktur</w:t>
            </w:r>
            <w:r>
              <w:rPr>
                <w:noProof/>
                <w:webHidden/>
              </w:rPr>
              <w:tab/>
            </w:r>
            <w:r>
              <w:rPr>
                <w:noProof/>
                <w:webHidden/>
              </w:rPr>
              <w:fldChar w:fldCharType="begin"/>
            </w:r>
            <w:r>
              <w:rPr>
                <w:noProof/>
                <w:webHidden/>
              </w:rPr>
              <w:instrText xml:space="preserve"> PAGEREF _Toc271780874 \h </w:instrText>
            </w:r>
            <w:r>
              <w:rPr>
                <w:noProof/>
                <w:webHidden/>
              </w:rPr>
            </w:r>
            <w:r>
              <w:rPr>
                <w:noProof/>
                <w:webHidden/>
              </w:rPr>
              <w:fldChar w:fldCharType="separate"/>
            </w:r>
            <w:r>
              <w:rPr>
                <w:noProof/>
                <w:webHidden/>
              </w:rPr>
              <w:t>3</w:t>
            </w:r>
            <w:r>
              <w:rPr>
                <w:noProof/>
                <w:webHidden/>
              </w:rPr>
              <w:fldChar w:fldCharType="end"/>
            </w:r>
          </w:hyperlink>
        </w:p>
        <w:p w14:paraId="71C3D897" w14:textId="77777777" w:rsidR="005B4FBF" w:rsidRDefault="005B4FBF">
          <w:pPr>
            <w:pStyle w:val="Verzeichnis1"/>
            <w:tabs>
              <w:tab w:val="right" w:leader="dot" w:pos="4171"/>
            </w:tabs>
            <w:rPr>
              <w:rFonts w:asciiTheme="minorHAnsi" w:eastAsiaTheme="minorEastAsia" w:hAnsiTheme="minorHAnsi" w:cstheme="minorBidi"/>
              <w:noProof/>
              <w:sz w:val="22"/>
              <w:szCs w:val="22"/>
              <w:lang w:eastAsia="de-DE"/>
            </w:rPr>
          </w:pPr>
          <w:hyperlink w:anchor="_Toc271780875" w:history="1">
            <w:r w:rsidRPr="00B45010">
              <w:rPr>
                <w:rStyle w:val="Hyperlink"/>
                <w:noProof/>
              </w:rPr>
              <w:t>§ 7 Inhalte und Aufbau des Studiums</w:t>
            </w:r>
            <w:r>
              <w:rPr>
                <w:noProof/>
                <w:webHidden/>
              </w:rPr>
              <w:tab/>
            </w:r>
            <w:r>
              <w:rPr>
                <w:noProof/>
                <w:webHidden/>
              </w:rPr>
              <w:fldChar w:fldCharType="begin"/>
            </w:r>
            <w:r>
              <w:rPr>
                <w:noProof/>
                <w:webHidden/>
              </w:rPr>
              <w:instrText xml:space="preserve"> PAGEREF _Toc271780875 \h </w:instrText>
            </w:r>
            <w:r>
              <w:rPr>
                <w:noProof/>
                <w:webHidden/>
              </w:rPr>
            </w:r>
            <w:r>
              <w:rPr>
                <w:noProof/>
                <w:webHidden/>
              </w:rPr>
              <w:fldChar w:fldCharType="separate"/>
            </w:r>
            <w:r>
              <w:rPr>
                <w:noProof/>
                <w:webHidden/>
              </w:rPr>
              <w:t>4</w:t>
            </w:r>
            <w:r>
              <w:rPr>
                <w:noProof/>
                <w:webHidden/>
              </w:rPr>
              <w:fldChar w:fldCharType="end"/>
            </w:r>
          </w:hyperlink>
        </w:p>
        <w:p w14:paraId="01592041" w14:textId="77777777" w:rsidR="005B4FBF" w:rsidRDefault="005B4FBF">
          <w:pPr>
            <w:pStyle w:val="Verzeichnis1"/>
            <w:tabs>
              <w:tab w:val="right" w:leader="dot" w:pos="4171"/>
            </w:tabs>
            <w:rPr>
              <w:rFonts w:asciiTheme="minorHAnsi" w:eastAsiaTheme="minorEastAsia" w:hAnsiTheme="minorHAnsi" w:cstheme="minorBidi"/>
              <w:noProof/>
              <w:sz w:val="22"/>
              <w:szCs w:val="22"/>
              <w:lang w:eastAsia="de-DE"/>
            </w:rPr>
          </w:pPr>
          <w:hyperlink w:anchor="_Toc271780876" w:history="1">
            <w:r w:rsidRPr="00B45010">
              <w:rPr>
                <w:rStyle w:val="Hyperlink"/>
                <w:noProof/>
              </w:rPr>
              <w:t>§ 8 Struktur des Studiums</w:t>
            </w:r>
            <w:r>
              <w:rPr>
                <w:noProof/>
                <w:webHidden/>
              </w:rPr>
              <w:tab/>
            </w:r>
            <w:r>
              <w:rPr>
                <w:noProof/>
                <w:webHidden/>
              </w:rPr>
              <w:fldChar w:fldCharType="begin"/>
            </w:r>
            <w:r>
              <w:rPr>
                <w:noProof/>
                <w:webHidden/>
              </w:rPr>
              <w:instrText xml:space="preserve"> PAGEREF _Toc271780876 \h </w:instrText>
            </w:r>
            <w:r>
              <w:rPr>
                <w:noProof/>
                <w:webHidden/>
              </w:rPr>
            </w:r>
            <w:r>
              <w:rPr>
                <w:noProof/>
                <w:webHidden/>
              </w:rPr>
              <w:fldChar w:fldCharType="separate"/>
            </w:r>
            <w:r>
              <w:rPr>
                <w:noProof/>
                <w:webHidden/>
              </w:rPr>
              <w:t>4</w:t>
            </w:r>
            <w:r>
              <w:rPr>
                <w:noProof/>
                <w:webHidden/>
              </w:rPr>
              <w:fldChar w:fldCharType="end"/>
            </w:r>
          </w:hyperlink>
        </w:p>
        <w:p w14:paraId="533719C8" w14:textId="77777777" w:rsidR="005B4FBF" w:rsidRDefault="005B4FBF">
          <w:pPr>
            <w:pStyle w:val="Verzeichnis1"/>
            <w:tabs>
              <w:tab w:val="right" w:leader="dot" w:pos="4171"/>
            </w:tabs>
            <w:rPr>
              <w:rFonts w:asciiTheme="minorHAnsi" w:eastAsiaTheme="minorEastAsia" w:hAnsiTheme="minorHAnsi" w:cstheme="minorBidi"/>
              <w:noProof/>
              <w:sz w:val="22"/>
              <w:szCs w:val="22"/>
              <w:lang w:eastAsia="de-DE"/>
            </w:rPr>
          </w:pPr>
          <w:hyperlink w:anchor="_Toc271780877" w:history="1">
            <w:r w:rsidRPr="00B45010">
              <w:rPr>
                <w:rStyle w:val="Hyperlink"/>
                <w:noProof/>
              </w:rPr>
              <w:t>§9 Studienleistungen, M.A.-Prüfung</w:t>
            </w:r>
            <w:r>
              <w:rPr>
                <w:noProof/>
                <w:webHidden/>
              </w:rPr>
              <w:tab/>
            </w:r>
            <w:r>
              <w:rPr>
                <w:noProof/>
                <w:webHidden/>
              </w:rPr>
              <w:fldChar w:fldCharType="begin"/>
            </w:r>
            <w:r>
              <w:rPr>
                <w:noProof/>
                <w:webHidden/>
              </w:rPr>
              <w:instrText xml:space="preserve"> PAGEREF _Toc271780877 \h </w:instrText>
            </w:r>
            <w:r>
              <w:rPr>
                <w:noProof/>
                <w:webHidden/>
              </w:rPr>
            </w:r>
            <w:r>
              <w:rPr>
                <w:noProof/>
                <w:webHidden/>
              </w:rPr>
              <w:fldChar w:fldCharType="separate"/>
            </w:r>
            <w:r>
              <w:rPr>
                <w:noProof/>
                <w:webHidden/>
              </w:rPr>
              <w:t>5</w:t>
            </w:r>
            <w:r>
              <w:rPr>
                <w:noProof/>
                <w:webHidden/>
              </w:rPr>
              <w:fldChar w:fldCharType="end"/>
            </w:r>
          </w:hyperlink>
        </w:p>
        <w:p w14:paraId="03E4E208" w14:textId="77777777" w:rsidR="005B4FBF" w:rsidRDefault="005B4FBF">
          <w:pPr>
            <w:pStyle w:val="Verzeichnis1"/>
            <w:tabs>
              <w:tab w:val="right" w:leader="dot" w:pos="4171"/>
            </w:tabs>
            <w:rPr>
              <w:rFonts w:asciiTheme="minorHAnsi" w:eastAsiaTheme="minorEastAsia" w:hAnsiTheme="minorHAnsi" w:cstheme="minorBidi"/>
              <w:noProof/>
              <w:sz w:val="22"/>
              <w:szCs w:val="22"/>
              <w:lang w:eastAsia="de-DE"/>
            </w:rPr>
          </w:pPr>
          <w:hyperlink w:anchor="_Toc271780878" w:history="1">
            <w:r w:rsidRPr="00B45010">
              <w:rPr>
                <w:rStyle w:val="Hyperlink"/>
                <w:noProof/>
              </w:rPr>
              <w:t>§ 10 Kreditpunkte und Kreditierung von Veranstaltungen</w:t>
            </w:r>
            <w:r>
              <w:rPr>
                <w:noProof/>
                <w:webHidden/>
              </w:rPr>
              <w:tab/>
            </w:r>
            <w:r>
              <w:rPr>
                <w:noProof/>
                <w:webHidden/>
              </w:rPr>
              <w:fldChar w:fldCharType="begin"/>
            </w:r>
            <w:r>
              <w:rPr>
                <w:noProof/>
                <w:webHidden/>
              </w:rPr>
              <w:instrText xml:space="preserve"> PAGEREF _Toc271780878 \h </w:instrText>
            </w:r>
            <w:r>
              <w:rPr>
                <w:noProof/>
                <w:webHidden/>
              </w:rPr>
            </w:r>
            <w:r>
              <w:rPr>
                <w:noProof/>
                <w:webHidden/>
              </w:rPr>
              <w:fldChar w:fldCharType="separate"/>
            </w:r>
            <w:r>
              <w:rPr>
                <w:noProof/>
                <w:webHidden/>
              </w:rPr>
              <w:t>5</w:t>
            </w:r>
            <w:r>
              <w:rPr>
                <w:noProof/>
                <w:webHidden/>
              </w:rPr>
              <w:fldChar w:fldCharType="end"/>
            </w:r>
          </w:hyperlink>
        </w:p>
        <w:p w14:paraId="7EBFF9B6" w14:textId="77777777" w:rsidR="005B4FBF" w:rsidRDefault="005B4FBF">
          <w:pPr>
            <w:pStyle w:val="Verzeichnis1"/>
            <w:tabs>
              <w:tab w:val="right" w:leader="dot" w:pos="4171"/>
            </w:tabs>
            <w:rPr>
              <w:rFonts w:asciiTheme="minorHAnsi" w:eastAsiaTheme="minorEastAsia" w:hAnsiTheme="minorHAnsi" w:cstheme="minorBidi"/>
              <w:noProof/>
              <w:sz w:val="22"/>
              <w:szCs w:val="22"/>
              <w:lang w:eastAsia="de-DE"/>
            </w:rPr>
          </w:pPr>
          <w:hyperlink w:anchor="_Toc271780879" w:history="1">
            <w:r w:rsidRPr="00B45010">
              <w:rPr>
                <w:rStyle w:val="Hyperlink"/>
                <w:noProof/>
              </w:rPr>
              <w:t>§ 11 Übergangsbestimmungen</w:t>
            </w:r>
            <w:r>
              <w:rPr>
                <w:noProof/>
                <w:webHidden/>
              </w:rPr>
              <w:tab/>
            </w:r>
            <w:r>
              <w:rPr>
                <w:noProof/>
                <w:webHidden/>
              </w:rPr>
              <w:fldChar w:fldCharType="begin"/>
            </w:r>
            <w:r>
              <w:rPr>
                <w:noProof/>
                <w:webHidden/>
              </w:rPr>
              <w:instrText xml:space="preserve"> PAGEREF _Toc271780879 \h </w:instrText>
            </w:r>
            <w:r>
              <w:rPr>
                <w:noProof/>
                <w:webHidden/>
              </w:rPr>
            </w:r>
            <w:r>
              <w:rPr>
                <w:noProof/>
                <w:webHidden/>
              </w:rPr>
              <w:fldChar w:fldCharType="separate"/>
            </w:r>
            <w:r>
              <w:rPr>
                <w:noProof/>
                <w:webHidden/>
              </w:rPr>
              <w:t>5</w:t>
            </w:r>
            <w:r>
              <w:rPr>
                <w:noProof/>
                <w:webHidden/>
              </w:rPr>
              <w:fldChar w:fldCharType="end"/>
            </w:r>
          </w:hyperlink>
        </w:p>
        <w:p w14:paraId="25DBACC9" w14:textId="77777777" w:rsidR="005B4FBF" w:rsidRDefault="005B4FBF">
          <w:pPr>
            <w:pStyle w:val="Verzeichnis1"/>
            <w:tabs>
              <w:tab w:val="right" w:leader="dot" w:pos="4171"/>
            </w:tabs>
            <w:rPr>
              <w:rFonts w:asciiTheme="minorHAnsi" w:eastAsiaTheme="minorEastAsia" w:hAnsiTheme="minorHAnsi" w:cstheme="minorBidi"/>
              <w:noProof/>
              <w:sz w:val="22"/>
              <w:szCs w:val="22"/>
              <w:lang w:eastAsia="de-DE"/>
            </w:rPr>
          </w:pPr>
          <w:hyperlink w:anchor="_Toc271780880" w:history="1">
            <w:r w:rsidRPr="00B45010">
              <w:rPr>
                <w:rStyle w:val="Hyperlink"/>
                <w:noProof/>
              </w:rPr>
              <w:t>§ 12 Inkrafttreten</w:t>
            </w:r>
            <w:r>
              <w:rPr>
                <w:noProof/>
                <w:webHidden/>
              </w:rPr>
              <w:tab/>
            </w:r>
            <w:r>
              <w:rPr>
                <w:noProof/>
                <w:webHidden/>
              </w:rPr>
              <w:fldChar w:fldCharType="begin"/>
            </w:r>
            <w:r>
              <w:rPr>
                <w:noProof/>
                <w:webHidden/>
              </w:rPr>
              <w:instrText xml:space="preserve"> PAGEREF _Toc271780880 \h </w:instrText>
            </w:r>
            <w:r>
              <w:rPr>
                <w:noProof/>
                <w:webHidden/>
              </w:rPr>
            </w:r>
            <w:r>
              <w:rPr>
                <w:noProof/>
                <w:webHidden/>
              </w:rPr>
              <w:fldChar w:fldCharType="separate"/>
            </w:r>
            <w:r>
              <w:rPr>
                <w:noProof/>
                <w:webHidden/>
              </w:rPr>
              <w:t>6</w:t>
            </w:r>
            <w:r>
              <w:rPr>
                <w:noProof/>
                <w:webHidden/>
              </w:rPr>
              <w:fldChar w:fldCharType="end"/>
            </w:r>
          </w:hyperlink>
        </w:p>
        <w:p w14:paraId="70EB61F4" w14:textId="77777777" w:rsidR="00A34440" w:rsidRDefault="00A34440">
          <w:r>
            <w:fldChar w:fldCharType="end"/>
          </w:r>
        </w:p>
      </w:sdtContent>
    </w:sdt>
    <w:p w14:paraId="2C9CB4F5" w14:textId="77777777" w:rsidR="00D27A68" w:rsidRPr="004B7DF9" w:rsidRDefault="00D27A68" w:rsidP="00D27A68">
      <w:pPr>
        <w:pStyle w:val="x1"/>
        <w:rPr>
          <w:rFonts w:ascii="Times New Roman" w:hAnsi="Times New Roman"/>
          <w:i/>
        </w:rPr>
      </w:pPr>
      <w:r w:rsidRPr="004B7DF9">
        <w:rPr>
          <w:rFonts w:ascii="Times New Roman" w:hAnsi="Times New Roman"/>
          <w:i/>
        </w:rPr>
        <w:t>Abkürzungen:</w:t>
      </w:r>
    </w:p>
    <w:p w14:paraId="12D6E3B0" w14:textId="61322391" w:rsidR="00D27A68" w:rsidRPr="004B7DF9" w:rsidRDefault="00D27A68" w:rsidP="00D27A68">
      <w:pPr>
        <w:pStyle w:val="x1"/>
        <w:rPr>
          <w:rFonts w:ascii="Times New Roman" w:hAnsi="Times New Roman"/>
          <w:i/>
        </w:rPr>
      </w:pPr>
      <w:r w:rsidRPr="004B7DF9">
        <w:rPr>
          <w:rFonts w:ascii="Times New Roman" w:hAnsi="Times New Roman"/>
          <w:i/>
        </w:rPr>
        <w:t xml:space="preserve">B.A. (Bachelor of Arts), CP (Kreditpunkte), GPO (Gemeinsame Prüfungsordnung für das Bachelor-/Masterstudium im Rahmen des 2-Fach-Modells an der </w:t>
      </w:r>
      <w:r w:rsidR="009C7062" w:rsidRPr="004B7DF9">
        <w:rPr>
          <w:rFonts w:ascii="Times New Roman" w:hAnsi="Times New Roman"/>
          <w:i/>
        </w:rPr>
        <w:t>Muster</w:t>
      </w:r>
      <w:r w:rsidRPr="004B7DF9">
        <w:rPr>
          <w:rFonts w:ascii="Times New Roman" w:hAnsi="Times New Roman"/>
          <w:i/>
        </w:rPr>
        <w:t>-Universität</w:t>
      </w:r>
      <w:r w:rsidR="009C7062" w:rsidRPr="004B7DF9">
        <w:rPr>
          <w:rFonts w:ascii="Times New Roman" w:hAnsi="Times New Roman"/>
          <w:i/>
        </w:rPr>
        <w:t>)</w:t>
      </w:r>
      <w:r w:rsidRPr="004B7DF9">
        <w:rPr>
          <w:rFonts w:ascii="Times New Roman" w:hAnsi="Times New Roman"/>
          <w:i/>
        </w:rPr>
        <w:t>, LN (Leistungsnachweis), M.A. (Master of Arts), SWS (Semesterwochenstunden)</w:t>
      </w:r>
    </w:p>
    <w:p w14:paraId="1119D0B2" w14:textId="77777777" w:rsidR="00A34440" w:rsidRDefault="00A34440" w:rsidP="00A34440">
      <w:pPr>
        <w:pStyle w:val="berschrift1"/>
      </w:pPr>
      <w:bookmarkStart w:id="0" w:name="_Toc271780869"/>
      <w:r>
        <w:t xml:space="preserve">§ 1 </w:t>
      </w:r>
      <w:r w:rsidRPr="00A34440">
        <w:t>Zugangsvoraussetzungen</w:t>
      </w:r>
      <w:bookmarkEnd w:id="0"/>
    </w:p>
    <w:p w14:paraId="6003A9D0" w14:textId="2B071960" w:rsidR="00D27A68" w:rsidRPr="00D631BE" w:rsidRDefault="00D27A68" w:rsidP="00D631BE">
      <w:pPr>
        <w:pStyle w:val="Listenabsatz"/>
        <w:numPr>
          <w:ilvl w:val="0"/>
          <w:numId w:val="13"/>
        </w:numPr>
      </w:pPr>
      <w:proofErr w:type="gramStart"/>
      <w:r w:rsidRPr="00D631BE">
        <w:t>Lorem</w:t>
      </w:r>
      <w:r w:rsidR="00E55A48">
        <w:rPr>
          <w:rStyle w:val="Endnotenzeichen"/>
        </w:rPr>
        <w:endnoteReference w:id="1"/>
      </w:r>
      <w:r w:rsidRPr="00D631BE">
        <w:t xml:space="preserve"> ipsum dolor sit</w:t>
      </w:r>
      <w:proofErr w:type="gramEnd"/>
      <w:r w:rsidRPr="00D631BE">
        <w:t xml:space="preserve"> amet, consectetuer adipiscing elit. Aenean commodo ligula eget dolor. Aenean </w:t>
      </w:r>
      <w:proofErr w:type="gramStart"/>
      <w:r w:rsidRPr="00D631BE">
        <w:t>massa</w:t>
      </w:r>
      <w:proofErr w:type="gramEnd"/>
      <w:r w:rsidRPr="00D631BE">
        <w:t xml:space="preserve">. Cum sociis natoque penatibus </w:t>
      </w:r>
      <w:proofErr w:type="gramStart"/>
      <w:r w:rsidRPr="00D631BE">
        <w:t>et</w:t>
      </w:r>
      <w:proofErr w:type="gramEnd"/>
      <w:r w:rsidRPr="00D631BE">
        <w:t xml:space="preserve"> magnis dis parturient montes, nascetur ridiculus mus. Donec quam felis, ultricies nec, pellentesque eu, pretium quis, sem. Nulla consequat massa quis enim. Donec pede justo, fringilla vel, aliquet </w:t>
      </w:r>
      <w:proofErr w:type="gramStart"/>
      <w:r w:rsidRPr="00D631BE">
        <w:t>nec</w:t>
      </w:r>
      <w:proofErr w:type="gramEnd"/>
      <w:r w:rsidRPr="00D631BE">
        <w:t>, vulputate eget, arcu.</w:t>
      </w:r>
    </w:p>
    <w:p w14:paraId="32EC8707" w14:textId="77777777" w:rsidR="00D27A68" w:rsidRPr="00D631BE" w:rsidRDefault="00D27A68" w:rsidP="00D631BE">
      <w:pPr>
        <w:pStyle w:val="Listenabsatz"/>
        <w:numPr>
          <w:ilvl w:val="0"/>
          <w:numId w:val="13"/>
        </w:numPr>
      </w:pPr>
      <w:r w:rsidRPr="00D631BE">
        <w:t xml:space="preserve">In enim justo, rhoncus ut, imperdiet a, venenatis vitae, justo. Nullam dictum felis eu pede mollis pretium. Integer tincidunt. Cras dapibus. Vivamus elementum semper nisi. Aenean vulputate eleifend tellus. Aenean </w:t>
      </w:r>
      <w:proofErr w:type="gramStart"/>
      <w:r w:rsidRPr="00D631BE">
        <w:t>leo</w:t>
      </w:r>
      <w:proofErr w:type="gramEnd"/>
      <w:r w:rsidRPr="00D631BE">
        <w:t xml:space="preserve"> ligula, porttitor eu, consequat vitae, eleifend ac, enim. Aliquam lorem ante, dapibus in, viverra quis, feugiat a, tellus. Phasellus viverra nulla ut metus varius laoreet. Quisque rutrum.</w:t>
      </w:r>
    </w:p>
    <w:p w14:paraId="1DA72CDD" w14:textId="18E59716" w:rsidR="00D27A68" w:rsidRPr="00D27A68" w:rsidRDefault="00D27A68" w:rsidP="00D631BE">
      <w:pPr>
        <w:pStyle w:val="Listenabsatz"/>
        <w:numPr>
          <w:ilvl w:val="0"/>
          <w:numId w:val="13"/>
        </w:numPr>
      </w:pPr>
      <w:r w:rsidRPr="00D27A68">
        <w:lastRenderedPageBreak/>
        <w:t xml:space="preserve">Aenean imperdiet. Etiam ultricies nisi vel augue. Curabitur ullamcorper ultricies nisi. Nam eget dui. Etiam rhoncus. Maecenas tempus, tellus eget condimentum rhoncus, </w:t>
      </w:r>
      <w:proofErr w:type="gramStart"/>
      <w:r w:rsidRPr="00D27A68">
        <w:t>sem</w:t>
      </w:r>
      <w:proofErr w:type="gramEnd"/>
      <w:r w:rsidRPr="00D27A68">
        <w:t xml:space="preserve"> quam semper libero, sit amet adipiscing sem neque sed ipsum. Nam quam nunc, blandit vel, luctus pulvinar, hendrerit id, lorem. Maecenas </w:t>
      </w:r>
      <w:proofErr w:type="gramStart"/>
      <w:r w:rsidRPr="00D27A68">
        <w:t>nec</w:t>
      </w:r>
      <w:proofErr w:type="gramEnd"/>
      <w:r w:rsidRPr="00D27A68">
        <w:t xml:space="preserve"> odio et ante tincidunt tempus. Donec vitae sapien ut libero venenatis fauc</w:t>
      </w:r>
      <w:r w:rsidRPr="00D27A68">
        <w:t>ibus. Nullam quis ante.</w:t>
      </w:r>
    </w:p>
    <w:p w14:paraId="3170D10F" w14:textId="77777777" w:rsidR="00D27A68" w:rsidRPr="00D27A68" w:rsidRDefault="00D27A68" w:rsidP="00D631BE">
      <w:pPr>
        <w:pStyle w:val="Listenabsatz"/>
        <w:numPr>
          <w:ilvl w:val="0"/>
          <w:numId w:val="13"/>
        </w:numPr>
      </w:pPr>
      <w:r w:rsidRPr="00D27A68">
        <w:t xml:space="preserve">Etiam sit amet orci eget eros faucibus tincidunt. Duis </w:t>
      </w:r>
      <w:proofErr w:type="gramStart"/>
      <w:r w:rsidRPr="00D27A68">
        <w:t>leo</w:t>
      </w:r>
      <w:proofErr w:type="gramEnd"/>
      <w:r w:rsidRPr="00D27A68">
        <w:t xml:space="preserve">. Sed fringilla mauris sit amet nibh. Donec sodales sagittis magna. Sed consequat, </w:t>
      </w:r>
      <w:proofErr w:type="gramStart"/>
      <w:r w:rsidRPr="00D27A68">
        <w:t>leo</w:t>
      </w:r>
      <w:proofErr w:type="gramEnd"/>
      <w:r w:rsidRPr="00D27A68">
        <w:t xml:space="preserve"> eget bibendum sodales, augue velit cursus nunc, quis gravida magna mi a libero. Fusce vulputate eleifend sapien. Vestibulum </w:t>
      </w:r>
      <w:proofErr w:type="gramStart"/>
      <w:r w:rsidRPr="00D27A68">
        <w:t>purus</w:t>
      </w:r>
      <w:proofErr w:type="gramEnd"/>
      <w:r w:rsidRPr="00D27A68">
        <w:t xml:space="preserve"> quam, scelerisque ut, mollis sed, nonummy id, metus. Nullam accumsan lorem in dui. Cras ultricies mi eu turpis hendrerit fringilla.</w:t>
      </w:r>
    </w:p>
    <w:p w14:paraId="36E6452B" w14:textId="77777777" w:rsidR="00D27A68" w:rsidRPr="00D27A68" w:rsidRDefault="00D27A68" w:rsidP="00D631BE">
      <w:pPr>
        <w:pStyle w:val="Listenabsatz"/>
        <w:numPr>
          <w:ilvl w:val="0"/>
          <w:numId w:val="13"/>
        </w:numPr>
      </w:pPr>
      <w:r w:rsidRPr="00D27A68">
        <w:t xml:space="preserve">Vestibulum ante ipsum primis in faucibus orci luctus </w:t>
      </w:r>
      <w:proofErr w:type="gramStart"/>
      <w:r w:rsidRPr="00D27A68">
        <w:t>et</w:t>
      </w:r>
      <w:proofErr w:type="gramEnd"/>
      <w:r w:rsidRPr="00D27A68">
        <w:t xml:space="preserve"> ultrices posuere cubilia Curae; In ac dui quis mi consectetuer lacinia. Nam pretium turpis </w:t>
      </w:r>
      <w:proofErr w:type="gramStart"/>
      <w:r w:rsidRPr="00D27A68">
        <w:t>et</w:t>
      </w:r>
      <w:proofErr w:type="gramEnd"/>
      <w:r w:rsidRPr="00D27A68">
        <w:t xml:space="preserve"> arcu. Duis arcu tortor, suscipit eget, imperdiet </w:t>
      </w:r>
      <w:proofErr w:type="gramStart"/>
      <w:r w:rsidRPr="00D27A68">
        <w:t>nec</w:t>
      </w:r>
      <w:proofErr w:type="gramEnd"/>
      <w:r w:rsidRPr="00D27A68">
        <w:t>, imperdiet iaculis, ipsum. Sed aliquam ultrices mauris. Integer ante arcu, accumsan a, consectetuer eget, posuere ut, mauris. Praesent adipiscing. Phasellus ullamcorper ipsum rutrum nunc. Nunc nonummy metus.</w:t>
      </w:r>
    </w:p>
    <w:p w14:paraId="15D5DCFA" w14:textId="65BAC422" w:rsidR="00D27A68" w:rsidRPr="00D27A68" w:rsidRDefault="00D27A68" w:rsidP="00D631BE">
      <w:pPr>
        <w:pStyle w:val="Listenabsatz"/>
        <w:numPr>
          <w:ilvl w:val="0"/>
          <w:numId w:val="13"/>
        </w:numPr>
      </w:pPr>
      <w:r w:rsidRPr="00D27A68">
        <w:t xml:space="preserve">Vestibulum volutpat pretium libero. Cras id dui. Aenean ut eros </w:t>
      </w:r>
      <w:proofErr w:type="gramStart"/>
      <w:r w:rsidRPr="00D27A68">
        <w:t>et</w:t>
      </w:r>
      <w:proofErr w:type="gramEnd"/>
      <w:r w:rsidRPr="00D27A68">
        <w:t xml:space="preserve"> nisl sagittis vestibulum. Nullam nulla eros, ultricies sit amet, nonummy id, imperdiet feugiat, pede. Sed lectus. Donec mollis hendrerit risus. Phasellus </w:t>
      </w:r>
      <w:proofErr w:type="gramStart"/>
      <w:r w:rsidRPr="00D27A68">
        <w:t>nec</w:t>
      </w:r>
      <w:proofErr w:type="gramEnd"/>
      <w:r w:rsidRPr="00D27A68">
        <w:t xml:space="preserve"> sem in justo pellentesque facilisis. Etiam imperdiet imperdiet orci. Nunc </w:t>
      </w:r>
      <w:proofErr w:type="gramStart"/>
      <w:r w:rsidRPr="00D27A68">
        <w:t>nec</w:t>
      </w:r>
      <w:proofErr w:type="gramEnd"/>
      <w:r w:rsidRPr="00D27A68">
        <w:t xml:space="preserve"> neque. Phasellus </w:t>
      </w:r>
      <w:proofErr w:type="gramStart"/>
      <w:r w:rsidRPr="00D27A68">
        <w:t>leo</w:t>
      </w:r>
      <w:proofErr w:type="gramEnd"/>
      <w:r w:rsidRPr="00D27A68">
        <w:t xml:space="preserve"> dolor, tempus non, auctor et, hendrerit quis, nisi. Curabitur ligula sapien, tincidunt non, euismod vitae, posuere imperdiet, </w:t>
      </w:r>
      <w:proofErr w:type="gramStart"/>
      <w:r w:rsidRPr="00D27A68">
        <w:t>leo</w:t>
      </w:r>
      <w:proofErr w:type="gramEnd"/>
      <w:r w:rsidRPr="00D27A68">
        <w:t xml:space="preserve">. Maecenas malesuada. Praesent congue erat at </w:t>
      </w:r>
      <w:proofErr w:type="gramStart"/>
      <w:r w:rsidRPr="00D27A68">
        <w:t>massa</w:t>
      </w:r>
      <w:proofErr w:type="gramEnd"/>
      <w:r w:rsidRPr="00D27A68">
        <w:t xml:space="preserve">. Sed cursus turpis vitae tortor. </w:t>
      </w:r>
      <w:r>
        <w:t>Donec posuere vulputate arcu.</w:t>
      </w:r>
    </w:p>
    <w:p w14:paraId="255C5ECF" w14:textId="77777777" w:rsidR="00D27A68" w:rsidRDefault="00A34440" w:rsidP="00A34440">
      <w:pPr>
        <w:pStyle w:val="berschrift1"/>
      </w:pPr>
      <w:bookmarkStart w:id="1" w:name="_Toc271780870"/>
      <w:r>
        <w:t xml:space="preserve">§ </w:t>
      </w:r>
      <w:r w:rsidRPr="00A34440">
        <w:t>2</w:t>
      </w:r>
      <w:r>
        <w:t xml:space="preserve"> </w:t>
      </w:r>
      <w:r w:rsidRPr="00A34440">
        <w:t>Dauer, Gliederung und Beginn des Studiums</w:t>
      </w:r>
      <w:bookmarkEnd w:id="1"/>
    </w:p>
    <w:p w14:paraId="63ADE591" w14:textId="77777777" w:rsidR="00D27A68" w:rsidRPr="00D27A68" w:rsidRDefault="00D27A68" w:rsidP="00D631BE">
      <w:pPr>
        <w:pStyle w:val="Listenabsatz"/>
        <w:numPr>
          <w:ilvl w:val="0"/>
          <w:numId w:val="2"/>
        </w:numPr>
      </w:pPr>
      <w:r w:rsidRPr="00D27A68">
        <w:t xml:space="preserve">Lorem ipsum </w:t>
      </w:r>
      <w:proofErr w:type="gramStart"/>
      <w:r w:rsidRPr="00D27A68">
        <w:t>dolor sit</w:t>
      </w:r>
      <w:proofErr w:type="gramEnd"/>
      <w:r w:rsidRPr="00D27A68">
        <w:t xml:space="preserve"> amet, consectetuer adipiscing elit. Aenean commodo ligula eget dolor. Aenean </w:t>
      </w:r>
      <w:proofErr w:type="gramStart"/>
      <w:r w:rsidRPr="00D27A68">
        <w:t>massa</w:t>
      </w:r>
      <w:proofErr w:type="gramEnd"/>
      <w:r w:rsidRPr="00D27A68">
        <w:t xml:space="preserve">. Cum sociis natoque penatibus </w:t>
      </w:r>
      <w:proofErr w:type="gramStart"/>
      <w:r w:rsidRPr="00D27A68">
        <w:t>et</w:t>
      </w:r>
      <w:proofErr w:type="gramEnd"/>
      <w:r w:rsidRPr="00D27A68">
        <w:t xml:space="preserve"> magnis dis parturient montes, nascetur ridiculus mus. Donec quam felis, ultricies nec, pellentesque eu, pretium quis, sem. Nulla consequat massa quis enim. Donec pede justo, fringilla vel, aliquet </w:t>
      </w:r>
      <w:proofErr w:type="gramStart"/>
      <w:r w:rsidRPr="00D27A68">
        <w:t>nec</w:t>
      </w:r>
      <w:proofErr w:type="gramEnd"/>
      <w:r w:rsidRPr="00D27A68">
        <w:t>, vulputate eget, arcu.</w:t>
      </w:r>
    </w:p>
    <w:p w14:paraId="214CD8A0" w14:textId="77777777" w:rsidR="00D27A68" w:rsidRPr="00D27A68" w:rsidRDefault="00D27A68" w:rsidP="00D631BE">
      <w:pPr>
        <w:pStyle w:val="Listenabsatz"/>
        <w:numPr>
          <w:ilvl w:val="0"/>
          <w:numId w:val="2"/>
        </w:numPr>
      </w:pPr>
      <w:r w:rsidRPr="00D27A68">
        <w:t xml:space="preserve">In enim justo, rhoncus ut, imperdiet a, venenatis vitae, justo. </w:t>
      </w:r>
      <w:r>
        <w:t xml:space="preserve">Nullam dictum felis eu pede mollis pretium. </w:t>
      </w:r>
      <w:r w:rsidRPr="00D27A68">
        <w:t xml:space="preserve">Integer tincidunt. Cras dapibus. Vivamus elementum semper nisi. Aenean vulputate eleifend tellus. Aenean </w:t>
      </w:r>
      <w:proofErr w:type="gramStart"/>
      <w:r w:rsidRPr="00D27A68">
        <w:t>leo</w:t>
      </w:r>
      <w:proofErr w:type="gramEnd"/>
      <w:r w:rsidRPr="00D27A68">
        <w:t xml:space="preserve"> ligula, porttitor eu, consequat vitae, eleifend ac, enim. Aliquam lorem ante, dapibus in, viverra quis, feugiat a, tellus. Phasellus viverra nulla ut metus varius laoreet. Quisque rutrum.</w:t>
      </w:r>
    </w:p>
    <w:p w14:paraId="1C1F29A6" w14:textId="77777777" w:rsidR="00D27A68" w:rsidRPr="00D27A68" w:rsidRDefault="00D27A68" w:rsidP="00D631BE">
      <w:pPr>
        <w:pStyle w:val="Listenabsatz"/>
        <w:numPr>
          <w:ilvl w:val="0"/>
          <w:numId w:val="2"/>
        </w:numPr>
      </w:pPr>
      <w:r w:rsidRPr="00D27A68">
        <w:t xml:space="preserve">Aenean imperdiet. Etiam ultricies nisi vel augue. Curabitur ullamcorper ultricies nisi. Nam eget dui. Etiam rhoncus. Maecenas tempus, tellus </w:t>
      </w:r>
      <w:r w:rsidRPr="00D27A68">
        <w:lastRenderedPageBreak/>
        <w:t xml:space="preserve">eget condimentum rhoncus, </w:t>
      </w:r>
      <w:proofErr w:type="gramStart"/>
      <w:r w:rsidRPr="00D27A68">
        <w:t>sem</w:t>
      </w:r>
      <w:proofErr w:type="gramEnd"/>
      <w:r w:rsidRPr="00D27A68">
        <w:t xml:space="preserve"> quam semper libero, sit amet adipiscing sem neque sed ipsum. Nam quam nunc, blandit vel, luctus pulvinar, hendrerit id, lorem. Maecenas </w:t>
      </w:r>
      <w:proofErr w:type="gramStart"/>
      <w:r w:rsidRPr="00D27A68">
        <w:t>nec</w:t>
      </w:r>
      <w:proofErr w:type="gramEnd"/>
      <w:r w:rsidRPr="00D27A68">
        <w:t xml:space="preserve"> odio et ante tincidunt tempus. Donec vitae sapien ut libero venenatis faucibus. Nullam quis ante.</w:t>
      </w:r>
    </w:p>
    <w:p w14:paraId="728D8FA1" w14:textId="77777777" w:rsidR="00D27A68" w:rsidRPr="00D27A68" w:rsidRDefault="00D27A68" w:rsidP="00D631BE">
      <w:pPr>
        <w:pStyle w:val="Listenabsatz"/>
        <w:numPr>
          <w:ilvl w:val="0"/>
          <w:numId w:val="2"/>
        </w:numPr>
      </w:pPr>
      <w:r w:rsidRPr="00D27A68">
        <w:t xml:space="preserve">Etiam sit amet orci eget eros faucibus tincidunt. Duis </w:t>
      </w:r>
      <w:proofErr w:type="gramStart"/>
      <w:r w:rsidRPr="00D27A68">
        <w:t>leo</w:t>
      </w:r>
      <w:proofErr w:type="gramEnd"/>
      <w:r w:rsidRPr="00D27A68">
        <w:t xml:space="preserve">. Sed fringilla mauris sit amet nibh. Donec sodales sagittis magna. Sed consequat, </w:t>
      </w:r>
      <w:proofErr w:type="gramStart"/>
      <w:r w:rsidRPr="00D27A68">
        <w:t>leo</w:t>
      </w:r>
      <w:proofErr w:type="gramEnd"/>
      <w:r w:rsidRPr="00D27A68">
        <w:t xml:space="preserve"> eget bibendum sodales, augue velit cursus nunc, quis gravida magna mi a libero. Fusce vulputate eleifend sapien. Vestibulum </w:t>
      </w:r>
      <w:proofErr w:type="gramStart"/>
      <w:r w:rsidRPr="00D27A68">
        <w:t>purus</w:t>
      </w:r>
      <w:proofErr w:type="gramEnd"/>
      <w:r w:rsidRPr="00D27A68">
        <w:t xml:space="preserve"> quam, scelerisque ut, mollis sed, nonummy id, metus. Nullam accumsan lorem in dui. Cras ultricies mi eu turpis hendrerit fringilla.</w:t>
      </w:r>
    </w:p>
    <w:p w14:paraId="3BCC1AE2" w14:textId="77777777" w:rsidR="00D27A68" w:rsidRPr="00D27A68" w:rsidRDefault="00D27A68" w:rsidP="00D631BE">
      <w:pPr>
        <w:pStyle w:val="Listenabsatz"/>
        <w:numPr>
          <w:ilvl w:val="0"/>
          <w:numId w:val="2"/>
        </w:numPr>
      </w:pPr>
      <w:r w:rsidRPr="00D27A68">
        <w:t xml:space="preserve">Vestibulum ante ipsum primis in faucibus orci luctus </w:t>
      </w:r>
      <w:proofErr w:type="gramStart"/>
      <w:r w:rsidRPr="00D27A68">
        <w:t>et</w:t>
      </w:r>
      <w:proofErr w:type="gramEnd"/>
      <w:r w:rsidRPr="00D27A68">
        <w:t xml:space="preserve"> ultrices posuere cubilia Curae; In ac dui quis mi consectetuer lacinia. Nam pretium turpis </w:t>
      </w:r>
      <w:proofErr w:type="gramStart"/>
      <w:r w:rsidRPr="00D27A68">
        <w:t>et</w:t>
      </w:r>
      <w:proofErr w:type="gramEnd"/>
      <w:r w:rsidRPr="00D27A68">
        <w:t xml:space="preserve"> arcu. Duis arcu tortor, suscipit eget, imperdiet </w:t>
      </w:r>
      <w:proofErr w:type="gramStart"/>
      <w:r w:rsidRPr="00D27A68">
        <w:t>nec</w:t>
      </w:r>
      <w:proofErr w:type="gramEnd"/>
      <w:r w:rsidRPr="00D27A68">
        <w:t>, imperdiet iaculis, ipsum. Sed aliquam ultrices mauris. Integer ante arcu, accumsan a, consectetuer eget, posuere ut, mauris. Praesent adipiscing. Phasellus ullamcorper ipsum rutrum nunc. Nunc nonummy metus.</w:t>
      </w:r>
    </w:p>
    <w:p w14:paraId="203032A2" w14:textId="77777777" w:rsidR="00D27A68" w:rsidRPr="00D27A68" w:rsidRDefault="00D27A68" w:rsidP="00D631BE">
      <w:pPr>
        <w:pStyle w:val="Listenabsatz"/>
        <w:numPr>
          <w:ilvl w:val="0"/>
          <w:numId w:val="2"/>
        </w:numPr>
      </w:pPr>
      <w:r w:rsidRPr="00D27A68">
        <w:t xml:space="preserve">Vestibulum volutpat pretium libero. Cras id dui. Aenean ut eros </w:t>
      </w:r>
      <w:proofErr w:type="gramStart"/>
      <w:r w:rsidRPr="00D27A68">
        <w:t>et</w:t>
      </w:r>
      <w:proofErr w:type="gramEnd"/>
      <w:r w:rsidRPr="00D27A68">
        <w:t xml:space="preserve"> nisl sagittis vestibulum. Nullam nulla eros, ultricies sit amet, nonummy id, imperdiet feugiat, pede. Sed lectus. Donec mollis hendrerit risus. Phasellus </w:t>
      </w:r>
      <w:proofErr w:type="gramStart"/>
      <w:r w:rsidRPr="00D27A68">
        <w:t>nec</w:t>
      </w:r>
      <w:proofErr w:type="gramEnd"/>
      <w:r w:rsidRPr="00D27A68">
        <w:t xml:space="preserve"> sem in justo pellentesque facilisis. Etiam imperdiet imperdiet orci. Nunc </w:t>
      </w:r>
      <w:proofErr w:type="gramStart"/>
      <w:r w:rsidRPr="00D27A68">
        <w:t>nec</w:t>
      </w:r>
      <w:proofErr w:type="gramEnd"/>
      <w:r w:rsidRPr="00D27A68">
        <w:t xml:space="preserve"> neque. Phasellus </w:t>
      </w:r>
      <w:proofErr w:type="gramStart"/>
      <w:r w:rsidRPr="00D27A68">
        <w:t>leo</w:t>
      </w:r>
      <w:proofErr w:type="gramEnd"/>
      <w:r w:rsidRPr="00D27A68">
        <w:t xml:space="preserve"> dolor, tempus non, auctor et, hendrerit quis, nisi. Curabitur ligula sapien, tincidunt non, euismod vitae, posuere imperdiet, </w:t>
      </w:r>
      <w:proofErr w:type="gramStart"/>
      <w:r w:rsidRPr="00D27A68">
        <w:t>leo</w:t>
      </w:r>
      <w:proofErr w:type="gramEnd"/>
      <w:r w:rsidRPr="00D27A68">
        <w:t xml:space="preserve">. Maecenas malesuada. Praesent congue erat at </w:t>
      </w:r>
      <w:proofErr w:type="gramStart"/>
      <w:r w:rsidRPr="00D27A68">
        <w:t>massa</w:t>
      </w:r>
      <w:proofErr w:type="gramEnd"/>
      <w:r w:rsidRPr="00D27A68">
        <w:t xml:space="preserve">. Sed cursus turpis vitae tortor. </w:t>
      </w:r>
      <w:r>
        <w:t>Donec posuere vulputate arcu.</w:t>
      </w:r>
    </w:p>
    <w:p w14:paraId="7AAE3B2E" w14:textId="77777777" w:rsidR="00A34440" w:rsidRDefault="00A34440" w:rsidP="00A34440">
      <w:pPr>
        <w:pStyle w:val="berschrift1"/>
      </w:pPr>
      <w:bookmarkStart w:id="2" w:name="_Toc271780871"/>
      <w:r>
        <w:t>§ 3 Ziele des Studiums</w:t>
      </w:r>
      <w:bookmarkEnd w:id="2"/>
    </w:p>
    <w:p w14:paraId="782A8027" w14:textId="77777777" w:rsidR="00D27A68" w:rsidRPr="00D27A68" w:rsidRDefault="00D27A68" w:rsidP="00D631BE">
      <w:pPr>
        <w:pStyle w:val="Listenabsatz"/>
        <w:numPr>
          <w:ilvl w:val="0"/>
          <w:numId w:val="3"/>
        </w:numPr>
      </w:pPr>
      <w:r w:rsidRPr="00D27A68">
        <w:t xml:space="preserve">Lorem ipsum </w:t>
      </w:r>
      <w:proofErr w:type="gramStart"/>
      <w:r w:rsidRPr="00D27A68">
        <w:t>dolor sit</w:t>
      </w:r>
      <w:proofErr w:type="gramEnd"/>
      <w:r w:rsidRPr="00D27A68">
        <w:t xml:space="preserve"> amet, consectetuer adipiscing elit. Aenean commodo ligula eget dolor. Aenean </w:t>
      </w:r>
      <w:proofErr w:type="gramStart"/>
      <w:r w:rsidRPr="00D27A68">
        <w:t>massa</w:t>
      </w:r>
      <w:proofErr w:type="gramEnd"/>
      <w:r w:rsidRPr="00D27A68">
        <w:t xml:space="preserve">. Cum sociis natoque penatibus </w:t>
      </w:r>
      <w:proofErr w:type="gramStart"/>
      <w:r w:rsidRPr="00D27A68">
        <w:t>et</w:t>
      </w:r>
      <w:proofErr w:type="gramEnd"/>
      <w:r w:rsidRPr="00D27A68">
        <w:t xml:space="preserve"> magnis dis parturient montes, nascetur ridiculus mus. Donec quam felis, ultricies nec, pellentesque eu, pretium quis, sem. Nulla consequat massa quis enim. Donec pede justo, fringilla vel, aliquet </w:t>
      </w:r>
      <w:proofErr w:type="gramStart"/>
      <w:r w:rsidRPr="00D27A68">
        <w:t>nec</w:t>
      </w:r>
      <w:proofErr w:type="gramEnd"/>
      <w:r w:rsidRPr="00D27A68">
        <w:t>, vulputate eget, arcu.</w:t>
      </w:r>
    </w:p>
    <w:p w14:paraId="118352E7" w14:textId="77777777" w:rsidR="00D27A68" w:rsidRPr="00D27A68" w:rsidRDefault="00D27A68" w:rsidP="00D631BE">
      <w:pPr>
        <w:pStyle w:val="Listenabsatz"/>
        <w:numPr>
          <w:ilvl w:val="0"/>
          <w:numId w:val="3"/>
        </w:numPr>
      </w:pPr>
      <w:r w:rsidRPr="00D27A68">
        <w:t xml:space="preserve">In enim justo, rhoncus ut, imperdiet a, venenatis vitae, justo. </w:t>
      </w:r>
      <w:r>
        <w:t xml:space="preserve">Nullam dictum felis eu pede mollis pretium. </w:t>
      </w:r>
      <w:r w:rsidRPr="00D27A68">
        <w:t xml:space="preserve">Integer tincidunt. Cras dapibus. Vivamus elementum semper nisi. Aenean vulputate eleifend tellus. Aenean </w:t>
      </w:r>
      <w:proofErr w:type="gramStart"/>
      <w:r w:rsidRPr="00D27A68">
        <w:t>leo</w:t>
      </w:r>
      <w:proofErr w:type="gramEnd"/>
      <w:r w:rsidRPr="00D27A68">
        <w:t xml:space="preserve"> ligula, porttitor eu, consequat vitae, eleifend ac, enim. Aliquam lorem ante, dapibus in, viverra quis, feugiat a, tellus. Phasellus viverra nulla ut metus varius laoreet. Quisque rutrum.</w:t>
      </w:r>
    </w:p>
    <w:p w14:paraId="76102F9F" w14:textId="77777777" w:rsidR="00D27A68" w:rsidRPr="00D27A68" w:rsidRDefault="00D27A68" w:rsidP="00D631BE">
      <w:pPr>
        <w:pStyle w:val="Listenabsatz"/>
        <w:numPr>
          <w:ilvl w:val="0"/>
          <w:numId w:val="3"/>
        </w:numPr>
      </w:pPr>
      <w:r w:rsidRPr="00D27A68">
        <w:t xml:space="preserve">Aenean imperdiet. Etiam ultricies nisi vel augue. Curabitur ullamcorper ultricies nisi. Nam eget dui. Etiam rhoncus. Maecenas tempus, tellus eget condimentum rhoncus, </w:t>
      </w:r>
      <w:proofErr w:type="gramStart"/>
      <w:r w:rsidRPr="00D27A68">
        <w:t>sem</w:t>
      </w:r>
      <w:proofErr w:type="gramEnd"/>
      <w:r w:rsidRPr="00D27A68">
        <w:t xml:space="preserve"> quam semper libero, sit amet adipiscing sem neque sed ipsum. Nam quam nunc, blandit vel, luctus pulvinar, </w:t>
      </w:r>
      <w:r w:rsidRPr="00D27A68">
        <w:lastRenderedPageBreak/>
        <w:t xml:space="preserve">hendrerit id, lorem. Maecenas </w:t>
      </w:r>
      <w:proofErr w:type="gramStart"/>
      <w:r w:rsidRPr="00D27A68">
        <w:t>nec</w:t>
      </w:r>
      <w:proofErr w:type="gramEnd"/>
      <w:r w:rsidRPr="00D27A68">
        <w:t xml:space="preserve"> odio et ante tincidunt tempus. Donec vitae sapien ut libero venenatis faucibus. Nullam quis ante.</w:t>
      </w:r>
    </w:p>
    <w:p w14:paraId="65FFE071" w14:textId="77777777" w:rsidR="00D27A68" w:rsidRPr="00D27A68" w:rsidRDefault="00D27A68" w:rsidP="00D631BE">
      <w:pPr>
        <w:pStyle w:val="Listenabsatz"/>
        <w:numPr>
          <w:ilvl w:val="0"/>
          <w:numId w:val="3"/>
        </w:numPr>
      </w:pPr>
      <w:r w:rsidRPr="00D27A68">
        <w:t xml:space="preserve">Etiam sit amet orci eget eros faucibus tincidunt. Duis </w:t>
      </w:r>
      <w:proofErr w:type="gramStart"/>
      <w:r w:rsidRPr="00D27A68">
        <w:t>leo</w:t>
      </w:r>
      <w:proofErr w:type="gramEnd"/>
      <w:r w:rsidRPr="00D27A68">
        <w:t xml:space="preserve">. Sed fringilla mauris sit amet nibh. Donec sodales sagittis magna. Sed consequat, </w:t>
      </w:r>
      <w:proofErr w:type="gramStart"/>
      <w:r w:rsidRPr="00D27A68">
        <w:t>leo</w:t>
      </w:r>
      <w:proofErr w:type="gramEnd"/>
      <w:r w:rsidRPr="00D27A68">
        <w:t xml:space="preserve"> eget bibendum sodales, augue velit cursus nunc, quis gravida magna mi a libero. Fusce vulputate eleifend sapien. Vestibulum </w:t>
      </w:r>
      <w:proofErr w:type="gramStart"/>
      <w:r w:rsidRPr="00D27A68">
        <w:t>purus</w:t>
      </w:r>
      <w:proofErr w:type="gramEnd"/>
      <w:r w:rsidRPr="00D27A68">
        <w:t xml:space="preserve"> quam, scelerisque ut, mollis sed, nonummy id, metus. Nullam accumsan lorem in dui. Cras ultricies mi eu turpis hendrerit fringilla.</w:t>
      </w:r>
    </w:p>
    <w:p w14:paraId="24524EA8" w14:textId="524995CC" w:rsidR="00D27A68" w:rsidRPr="00D27A68" w:rsidDel="00D631BE" w:rsidRDefault="00D27A68" w:rsidP="00D631BE">
      <w:pPr>
        <w:pStyle w:val="Listenabsatz"/>
        <w:numPr>
          <w:ilvl w:val="0"/>
          <w:numId w:val="3"/>
        </w:numPr>
        <w:rPr>
          <w:del w:id="3" w:author="Entwicklung" w:date="2010-09-09T07:58:00Z"/>
        </w:rPr>
      </w:pPr>
      <w:del w:id="4" w:author="Entwicklung" w:date="2010-09-09T07:58:00Z">
        <w:r w:rsidRPr="00D27A68" w:rsidDel="00D631BE">
          <w:delText>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w:delText>
        </w:r>
      </w:del>
    </w:p>
    <w:p w14:paraId="04A04353" w14:textId="77777777" w:rsidR="00D27A68" w:rsidRPr="00D27A68" w:rsidRDefault="00D27A68" w:rsidP="00D631BE">
      <w:pPr>
        <w:pStyle w:val="Listenabsatz"/>
        <w:numPr>
          <w:ilvl w:val="0"/>
          <w:numId w:val="3"/>
        </w:numPr>
      </w:pPr>
      <w:r w:rsidRPr="00D27A68">
        <w:t xml:space="preserve">Vestibulum volutpat pretium libero. Cras id dui. Aenean ut eros </w:t>
      </w:r>
      <w:proofErr w:type="gramStart"/>
      <w:r w:rsidRPr="00D27A68">
        <w:t>et</w:t>
      </w:r>
      <w:proofErr w:type="gramEnd"/>
      <w:r w:rsidRPr="00D27A68">
        <w:t xml:space="preserve"> nisl sagittis vestibulum. Nullam nulla eros, ultricies sit amet, nonummy id, imperdiet feugiat, pede. Sed lectus. Donec mollis hendrerit risus. Phasellus </w:t>
      </w:r>
      <w:proofErr w:type="gramStart"/>
      <w:r w:rsidRPr="00D27A68">
        <w:t>nec</w:t>
      </w:r>
      <w:proofErr w:type="gramEnd"/>
      <w:r w:rsidRPr="00D27A68">
        <w:t xml:space="preserve"> sem in justo pellentesque facilisis. Etiam imperdiet imperdiet orci. Nunc </w:t>
      </w:r>
      <w:proofErr w:type="gramStart"/>
      <w:r w:rsidRPr="00D27A68">
        <w:t>nec</w:t>
      </w:r>
      <w:proofErr w:type="gramEnd"/>
      <w:r w:rsidRPr="00D27A68">
        <w:t xml:space="preserve"> neque. Phasellus </w:t>
      </w:r>
      <w:proofErr w:type="gramStart"/>
      <w:r w:rsidRPr="00D27A68">
        <w:t>leo</w:t>
      </w:r>
      <w:proofErr w:type="gramEnd"/>
      <w:r w:rsidRPr="00D27A68">
        <w:t xml:space="preserve"> dolor, tempus non, auctor et, hendrerit quis, nisi. Curabitur ligula sapien, tincidunt non, euismod vitae, posuere imperdiet, </w:t>
      </w:r>
      <w:proofErr w:type="gramStart"/>
      <w:r w:rsidRPr="00D27A68">
        <w:t>leo</w:t>
      </w:r>
      <w:proofErr w:type="gramEnd"/>
      <w:r w:rsidRPr="00D27A68">
        <w:t xml:space="preserve">. Maecenas malesuada. Praesent congue erat at </w:t>
      </w:r>
      <w:proofErr w:type="gramStart"/>
      <w:r w:rsidRPr="00D27A68">
        <w:t>massa</w:t>
      </w:r>
      <w:proofErr w:type="gramEnd"/>
      <w:r w:rsidRPr="00D27A68">
        <w:t xml:space="preserve">. Sed cursus turpis vitae tortor. </w:t>
      </w:r>
      <w:r>
        <w:t>Donec posuere vulputate arcu.</w:t>
      </w:r>
    </w:p>
    <w:p w14:paraId="180AFA21" w14:textId="77777777" w:rsidR="00D27A68" w:rsidRPr="00D27A68" w:rsidRDefault="00D27A68" w:rsidP="00D27A68"/>
    <w:p w14:paraId="0921526B" w14:textId="77777777" w:rsidR="00A34440" w:rsidRDefault="00A34440" w:rsidP="00A34440">
      <w:pPr>
        <w:pStyle w:val="berschrift1"/>
      </w:pPr>
      <w:bookmarkStart w:id="5" w:name="_Toc271780872"/>
      <w:r>
        <w:t xml:space="preserve">§ 4 </w:t>
      </w:r>
      <w:r w:rsidRPr="00A34440">
        <w:t>Akademische Grade</w:t>
      </w:r>
      <w:bookmarkEnd w:id="5"/>
    </w:p>
    <w:p w14:paraId="0BBEF8EF" w14:textId="77777777" w:rsidR="00D27A68" w:rsidRPr="00D27A68" w:rsidRDefault="00D27A68" w:rsidP="00D631BE">
      <w:pPr>
        <w:pStyle w:val="Listenabsatz"/>
        <w:numPr>
          <w:ilvl w:val="0"/>
          <w:numId w:val="4"/>
        </w:numPr>
      </w:pPr>
      <w:r w:rsidRPr="00D27A68">
        <w:t xml:space="preserve">Lorem ipsum </w:t>
      </w:r>
      <w:proofErr w:type="gramStart"/>
      <w:r w:rsidRPr="00D27A68">
        <w:t>dolor sit</w:t>
      </w:r>
      <w:proofErr w:type="gramEnd"/>
      <w:r w:rsidRPr="00D27A68">
        <w:t xml:space="preserve"> amet, consectetuer adipiscing elit. Aenean commodo ligula eget dolor. Aenean </w:t>
      </w:r>
      <w:proofErr w:type="gramStart"/>
      <w:r w:rsidRPr="00D27A68">
        <w:t>massa</w:t>
      </w:r>
      <w:proofErr w:type="gramEnd"/>
      <w:r w:rsidRPr="00D27A68">
        <w:t xml:space="preserve">. Cum sociis natoque penatibus </w:t>
      </w:r>
      <w:proofErr w:type="gramStart"/>
      <w:r w:rsidRPr="00D27A68">
        <w:t>et</w:t>
      </w:r>
      <w:proofErr w:type="gramEnd"/>
      <w:r w:rsidRPr="00D27A68">
        <w:t xml:space="preserve"> magnis dis parturient montes, nascetur ridiculus mus. Donec quam felis, ultricies nec, pellentesque eu, pretium quis, sem. Nulla consequat massa quis enim. Donec pede justo, fringilla vel, aliquet </w:t>
      </w:r>
      <w:proofErr w:type="gramStart"/>
      <w:r w:rsidRPr="00D27A68">
        <w:t>nec</w:t>
      </w:r>
      <w:proofErr w:type="gramEnd"/>
      <w:r w:rsidRPr="00D27A68">
        <w:t>, vulputate eget, arcu.</w:t>
      </w:r>
    </w:p>
    <w:p w14:paraId="3860945C" w14:textId="77777777" w:rsidR="00D27A68" w:rsidRPr="00D27A68" w:rsidRDefault="00D27A68" w:rsidP="00D631BE">
      <w:pPr>
        <w:pStyle w:val="Listenabsatz"/>
        <w:numPr>
          <w:ilvl w:val="0"/>
          <w:numId w:val="4"/>
        </w:numPr>
      </w:pPr>
      <w:r w:rsidRPr="00D27A68">
        <w:t xml:space="preserve">In enim justo, rhoncus ut, imperdiet a, venenatis vitae, justo. </w:t>
      </w:r>
      <w:r>
        <w:t xml:space="preserve">Nullam dictum felis eu pede mollis pretium. </w:t>
      </w:r>
      <w:r w:rsidRPr="00D27A68">
        <w:t xml:space="preserve">Integer tincidunt. Cras dapibus. Vivamus elementum semper nisi. Aenean vulputate eleifend tellus. Aenean </w:t>
      </w:r>
      <w:proofErr w:type="gramStart"/>
      <w:r w:rsidRPr="00D27A68">
        <w:t>leo</w:t>
      </w:r>
      <w:proofErr w:type="gramEnd"/>
      <w:r w:rsidRPr="00D27A68">
        <w:t xml:space="preserve"> ligula, porttitor eu, consequat vitae, eleifend ac, enim. Aliquam lorem ante, dapibus in, viverra quis, feugiat a, tellus. Phasellus viverra nulla ut metus varius laoreet. Quisque rutrum.</w:t>
      </w:r>
    </w:p>
    <w:p w14:paraId="6C28555A" w14:textId="77777777" w:rsidR="00D27A68" w:rsidRPr="00D27A68" w:rsidRDefault="00D27A68" w:rsidP="00D631BE">
      <w:pPr>
        <w:pStyle w:val="Listenabsatz"/>
        <w:numPr>
          <w:ilvl w:val="0"/>
          <w:numId w:val="4"/>
        </w:numPr>
      </w:pPr>
      <w:r w:rsidRPr="00D27A68">
        <w:t xml:space="preserve">Aenean imperdiet. Etiam ultricies nisi vel augue. Curabitur ullamcorper ultricies nisi. Nam eget dui. Etiam rhoncus. Maecenas tempus, tellus eget condimentum rhoncus, </w:t>
      </w:r>
      <w:proofErr w:type="gramStart"/>
      <w:r w:rsidRPr="00D27A68">
        <w:t>sem</w:t>
      </w:r>
      <w:proofErr w:type="gramEnd"/>
      <w:r w:rsidRPr="00D27A68">
        <w:t xml:space="preserve"> quam semper libero, sit amet adipiscing sem neque sed ipsum. Nam quam nunc, blandit vel, luctus pulvinar, hendrerit id, lorem. Maecenas </w:t>
      </w:r>
      <w:proofErr w:type="gramStart"/>
      <w:r w:rsidRPr="00D27A68">
        <w:t>nec</w:t>
      </w:r>
      <w:proofErr w:type="gramEnd"/>
      <w:r w:rsidRPr="00D27A68">
        <w:t xml:space="preserve"> odio et ante tincidunt tempus. Donec vitae sapien ut libero venenatis faucibus. Nullam quis ante.</w:t>
      </w:r>
    </w:p>
    <w:p w14:paraId="625F45EB" w14:textId="77777777" w:rsidR="00D27A68" w:rsidRPr="00D27A68" w:rsidRDefault="00D27A68" w:rsidP="00D631BE">
      <w:pPr>
        <w:pStyle w:val="Listenabsatz"/>
        <w:numPr>
          <w:ilvl w:val="0"/>
          <w:numId w:val="4"/>
        </w:numPr>
      </w:pPr>
      <w:r w:rsidRPr="00D27A68">
        <w:t xml:space="preserve">Etiam sit amet orci eget eros faucibus tincidunt. Duis </w:t>
      </w:r>
      <w:proofErr w:type="gramStart"/>
      <w:r w:rsidRPr="00D27A68">
        <w:t>leo</w:t>
      </w:r>
      <w:proofErr w:type="gramEnd"/>
      <w:r w:rsidRPr="00D27A68">
        <w:t xml:space="preserve">. Sed fringilla mauris sit amet nibh. Donec sodales sagittis magna. Sed consequat, </w:t>
      </w:r>
      <w:proofErr w:type="gramStart"/>
      <w:r w:rsidRPr="00D27A68">
        <w:t>leo</w:t>
      </w:r>
      <w:proofErr w:type="gramEnd"/>
      <w:r w:rsidRPr="00D27A68">
        <w:t xml:space="preserve"> eget bibendum sodales, augue velit cursus nunc, quis gravida magna mi a libero. Fusce vulputate eleifend sapien. Vestibulum </w:t>
      </w:r>
      <w:proofErr w:type="gramStart"/>
      <w:r w:rsidRPr="00D27A68">
        <w:t>purus</w:t>
      </w:r>
      <w:proofErr w:type="gramEnd"/>
      <w:r w:rsidRPr="00D27A68">
        <w:t xml:space="preserve"> quam, scelerisque ut, mollis sed, nonummy id, </w:t>
      </w:r>
      <w:r w:rsidRPr="00D27A68">
        <w:lastRenderedPageBreak/>
        <w:t>metus. Nullam accumsan lorem in dui. Cras ultricies mi eu turpis hendrerit fringilla.</w:t>
      </w:r>
    </w:p>
    <w:p w14:paraId="7C0A3BAF" w14:textId="77777777" w:rsidR="00D27A68" w:rsidRPr="00D27A68" w:rsidRDefault="00D27A68" w:rsidP="00D631BE">
      <w:pPr>
        <w:pStyle w:val="Listenabsatz"/>
        <w:numPr>
          <w:ilvl w:val="0"/>
          <w:numId w:val="4"/>
        </w:numPr>
      </w:pPr>
      <w:r w:rsidRPr="00D27A68">
        <w:t xml:space="preserve">Vestibulum ante ipsum primis in faucibus orci luctus </w:t>
      </w:r>
      <w:proofErr w:type="gramStart"/>
      <w:r w:rsidRPr="00D27A68">
        <w:t>et</w:t>
      </w:r>
      <w:proofErr w:type="gramEnd"/>
      <w:r w:rsidRPr="00D27A68">
        <w:t xml:space="preserve"> ultrices posuere cubilia Curae; In ac dui quis mi consectetuer lacinia. Nam pretium turpis </w:t>
      </w:r>
      <w:proofErr w:type="gramStart"/>
      <w:r w:rsidRPr="00D27A68">
        <w:t>et</w:t>
      </w:r>
      <w:proofErr w:type="gramEnd"/>
      <w:r w:rsidRPr="00D27A68">
        <w:t xml:space="preserve"> arcu. Duis arcu tortor, suscipit eget, imperdiet </w:t>
      </w:r>
      <w:proofErr w:type="gramStart"/>
      <w:r w:rsidRPr="00D27A68">
        <w:t>nec</w:t>
      </w:r>
      <w:proofErr w:type="gramEnd"/>
      <w:r w:rsidRPr="00D27A68">
        <w:t>, imperdiet iaculis, ipsum. Sed aliquam ultrices mauris. Integer ante arcu, accumsan a, consectetuer eget, posuere ut, mauris. Praesent adipiscing. Phasellus ullamcorper ipsum rutrum nunc. Nunc nonummy metus.</w:t>
      </w:r>
    </w:p>
    <w:p w14:paraId="2FA09752" w14:textId="77777777" w:rsidR="00D27A68" w:rsidRDefault="00D27A68" w:rsidP="00D631BE">
      <w:pPr>
        <w:pStyle w:val="Listenabsatz"/>
        <w:numPr>
          <w:ilvl w:val="0"/>
          <w:numId w:val="4"/>
        </w:numPr>
        <w:rPr>
          <w:ins w:id="6" w:author="Entwicklung" w:date="2010-09-09T07:58:00Z"/>
        </w:rPr>
      </w:pPr>
      <w:r w:rsidRPr="00D27A68">
        <w:t xml:space="preserve">Vestibulum volutpat pretium libero. Cras id dui. Aenean ut eros </w:t>
      </w:r>
      <w:proofErr w:type="gramStart"/>
      <w:r w:rsidRPr="00D27A68">
        <w:t>et</w:t>
      </w:r>
      <w:proofErr w:type="gramEnd"/>
      <w:r w:rsidRPr="00D27A68">
        <w:t xml:space="preserve"> nisl sagittis vestibulum. Nullam nulla eros, ultricies sit amet, nonummy id, imperdiet feugiat, pede. Sed lectus. Donec mollis hendrerit risus. Phasellus </w:t>
      </w:r>
      <w:proofErr w:type="gramStart"/>
      <w:r w:rsidRPr="00D27A68">
        <w:t>nec</w:t>
      </w:r>
      <w:proofErr w:type="gramEnd"/>
      <w:r w:rsidRPr="00D27A68">
        <w:t xml:space="preserve"> sem in justo pellentesque facilisis. Etiam imperdiet imperdiet orci. Nunc </w:t>
      </w:r>
      <w:proofErr w:type="gramStart"/>
      <w:r w:rsidRPr="00D27A68">
        <w:t>nec</w:t>
      </w:r>
      <w:proofErr w:type="gramEnd"/>
      <w:r w:rsidRPr="00D27A68">
        <w:t xml:space="preserve"> neque. Phasellus </w:t>
      </w:r>
      <w:proofErr w:type="gramStart"/>
      <w:r w:rsidRPr="00D27A68">
        <w:t>leo</w:t>
      </w:r>
      <w:proofErr w:type="gramEnd"/>
      <w:r w:rsidRPr="00D27A68">
        <w:t xml:space="preserve"> dolor, tempus non, auctor et, hendrerit quis, nisi. Curabitur ligula sapien, tincidunt non, euismod vitae, posuere imperdiet, </w:t>
      </w:r>
      <w:proofErr w:type="gramStart"/>
      <w:r w:rsidRPr="00D27A68">
        <w:t>leo</w:t>
      </w:r>
      <w:proofErr w:type="gramEnd"/>
      <w:r w:rsidRPr="00D27A68">
        <w:t xml:space="preserve">. Maecenas malesuada. Praesent congue erat at </w:t>
      </w:r>
      <w:proofErr w:type="gramStart"/>
      <w:r w:rsidRPr="00D27A68">
        <w:t>massa</w:t>
      </w:r>
      <w:proofErr w:type="gramEnd"/>
      <w:r w:rsidRPr="00D27A68">
        <w:t xml:space="preserve">. Sed cursus turpis vitae tortor. </w:t>
      </w:r>
      <w:r>
        <w:t>Donec posuere vulputate arcu.</w:t>
      </w:r>
    </w:p>
    <w:p w14:paraId="08CAB37C" w14:textId="5C67D078" w:rsidR="00D631BE" w:rsidRPr="00D27A68" w:rsidRDefault="00D631BE" w:rsidP="00D631BE">
      <w:pPr>
        <w:pStyle w:val="Listenabsatz"/>
        <w:numPr>
          <w:ilvl w:val="0"/>
          <w:numId w:val="4"/>
        </w:numPr>
      </w:pPr>
      <w:ins w:id="7" w:author="Entwicklung" w:date="2010-09-09T07:58:00Z">
        <w:r w:rsidRPr="00D27A68">
          <w:t xml:space="preserve">Vestibulum volutpat pretium libero. Cras id dui. Aenean ut eros </w:t>
        </w:r>
        <w:proofErr w:type="gramStart"/>
        <w:r w:rsidRPr="00D27A68">
          <w:t>et</w:t>
        </w:r>
        <w:proofErr w:type="gramEnd"/>
        <w:r w:rsidRPr="00D27A68">
          <w:t xml:space="preserve"> nisl sagittis vestibulum. Nullam nulla eros, ultricies sit amet, nonummy id, imperdiet feugiat, pede. Sed lectus. Donec mollis hendrerit risus. Phasellus </w:t>
        </w:r>
        <w:proofErr w:type="gramStart"/>
        <w:r w:rsidRPr="00D27A68">
          <w:t>nec</w:t>
        </w:r>
        <w:proofErr w:type="gramEnd"/>
        <w:r w:rsidRPr="00D27A68">
          <w:t xml:space="preserve"> sem in justo pellentesque facilisis. Etiam imperdiet imperdiet orci. Nunc </w:t>
        </w:r>
        <w:proofErr w:type="gramStart"/>
        <w:r w:rsidRPr="00D27A68">
          <w:t>nec</w:t>
        </w:r>
        <w:proofErr w:type="gramEnd"/>
        <w:r w:rsidRPr="00D27A68">
          <w:t xml:space="preserve"> neque. Phasellus </w:t>
        </w:r>
        <w:proofErr w:type="gramStart"/>
        <w:r w:rsidRPr="00D27A68">
          <w:t>leo</w:t>
        </w:r>
        <w:proofErr w:type="gramEnd"/>
        <w:r w:rsidRPr="00D27A68">
          <w:t xml:space="preserve"> dolor, tempus non, auctor et, hendrerit quis, nisi. Curabitur ligula sapien, tincidunt non, euismod vitae, posuere imperdiet, </w:t>
        </w:r>
        <w:proofErr w:type="gramStart"/>
        <w:r w:rsidRPr="00D27A68">
          <w:t>leo</w:t>
        </w:r>
        <w:proofErr w:type="gramEnd"/>
        <w:r w:rsidRPr="00D27A68">
          <w:t xml:space="preserve">. Maecenas malesuada. Praesent congue erat at </w:t>
        </w:r>
        <w:proofErr w:type="gramStart"/>
        <w:r w:rsidRPr="00D27A68">
          <w:t>massa</w:t>
        </w:r>
        <w:proofErr w:type="gramEnd"/>
        <w:r w:rsidRPr="00D27A68">
          <w:t xml:space="preserve">. Sed cursus turpis vitae tortor. </w:t>
        </w:r>
        <w:r>
          <w:t>Donec posuere vulputate arcu.</w:t>
        </w:r>
      </w:ins>
    </w:p>
    <w:p w14:paraId="5E638C57" w14:textId="77777777" w:rsidR="00A34440" w:rsidRDefault="00A34440" w:rsidP="00A34440">
      <w:pPr>
        <w:pStyle w:val="berschrift1"/>
      </w:pPr>
      <w:bookmarkStart w:id="8" w:name="_Toc271780873"/>
      <w:r>
        <w:t xml:space="preserve">§ 5 </w:t>
      </w:r>
      <w:r w:rsidRPr="00A34440">
        <w:t>Studienberatung</w:t>
      </w:r>
      <w:bookmarkEnd w:id="8"/>
    </w:p>
    <w:p w14:paraId="37BC003E" w14:textId="77777777" w:rsidR="00D27A68" w:rsidRPr="00D27A68" w:rsidRDefault="00D27A68" w:rsidP="00D631BE">
      <w:pPr>
        <w:pStyle w:val="Listenabsatz"/>
        <w:numPr>
          <w:ilvl w:val="0"/>
          <w:numId w:val="5"/>
        </w:numPr>
      </w:pPr>
      <w:r w:rsidRPr="00D27A68">
        <w:t xml:space="preserve">Lorem ipsum </w:t>
      </w:r>
      <w:proofErr w:type="gramStart"/>
      <w:r w:rsidRPr="00D27A68">
        <w:t>dolor sit</w:t>
      </w:r>
      <w:proofErr w:type="gramEnd"/>
      <w:r w:rsidRPr="00D27A68">
        <w:t xml:space="preserve"> amet, consectetuer adipiscing elit. Aenean commodo ligula eget dolor. Aenean </w:t>
      </w:r>
      <w:proofErr w:type="gramStart"/>
      <w:r w:rsidRPr="00D27A68">
        <w:t>massa</w:t>
      </w:r>
      <w:proofErr w:type="gramEnd"/>
      <w:r w:rsidRPr="00D27A68">
        <w:t xml:space="preserve">. Cum sociis natoque penatibus </w:t>
      </w:r>
      <w:proofErr w:type="gramStart"/>
      <w:r w:rsidRPr="00D27A68">
        <w:t>et</w:t>
      </w:r>
      <w:proofErr w:type="gramEnd"/>
      <w:r w:rsidRPr="00D27A68">
        <w:t xml:space="preserve"> magnis dis parturient montes, nascetur ridiculus mus. Donec quam felis, ultricies nec, pellentesque eu, pretium quis, sem. Nulla consequat massa quis enim. Donec pede justo, fringilla vel, aliquet </w:t>
      </w:r>
      <w:proofErr w:type="gramStart"/>
      <w:r w:rsidRPr="00D27A68">
        <w:t>nec</w:t>
      </w:r>
      <w:proofErr w:type="gramEnd"/>
      <w:r w:rsidRPr="00D27A68">
        <w:t>, vulputate eget, arcu.</w:t>
      </w:r>
    </w:p>
    <w:p w14:paraId="42622530" w14:textId="77777777" w:rsidR="00D27A68" w:rsidRPr="00D27A68" w:rsidRDefault="00D27A68" w:rsidP="00D631BE">
      <w:pPr>
        <w:pStyle w:val="Listenabsatz"/>
        <w:numPr>
          <w:ilvl w:val="0"/>
          <w:numId w:val="5"/>
        </w:numPr>
      </w:pPr>
      <w:r w:rsidRPr="00D27A68">
        <w:t xml:space="preserve">In enim justo, rhoncus ut, imperdiet a, venenatis vitae, justo. </w:t>
      </w:r>
      <w:r>
        <w:t xml:space="preserve">Nullam dictum felis eu pede mollis pretium. </w:t>
      </w:r>
      <w:r w:rsidRPr="00D27A68">
        <w:t xml:space="preserve">Integer tincidunt. Cras dapibus. Vivamus elementum semper nisi. Aenean vulputate eleifend tellus. Aenean </w:t>
      </w:r>
      <w:proofErr w:type="gramStart"/>
      <w:r w:rsidRPr="00D27A68">
        <w:t>leo</w:t>
      </w:r>
      <w:proofErr w:type="gramEnd"/>
      <w:r w:rsidRPr="00D27A68">
        <w:t xml:space="preserve"> ligula, porttitor eu, consequat vitae, eleifend ac, enim. Aliquam lorem ante, dapibus in, viverra quis, feugiat a, tellus. Phasellus viverra nulla ut metus varius laoreet. Quisque rutrum.</w:t>
      </w:r>
    </w:p>
    <w:p w14:paraId="4A397409" w14:textId="77777777" w:rsidR="00D27A68" w:rsidRPr="00D27A68" w:rsidRDefault="00D27A68" w:rsidP="00D631BE">
      <w:pPr>
        <w:pStyle w:val="Listenabsatz"/>
        <w:numPr>
          <w:ilvl w:val="0"/>
          <w:numId w:val="5"/>
        </w:numPr>
      </w:pPr>
      <w:r w:rsidRPr="00D27A68">
        <w:t xml:space="preserve">Aenean imperdiet. Etiam ultricies nisi vel augue. Curabitur ullamcorper ultricies nisi. Nam eget dui. Etiam rhoncus. Maecenas tempus, tellus eget condimentum rhoncus, </w:t>
      </w:r>
      <w:proofErr w:type="gramStart"/>
      <w:r w:rsidRPr="00D27A68">
        <w:t>sem</w:t>
      </w:r>
      <w:proofErr w:type="gramEnd"/>
      <w:r w:rsidRPr="00D27A68">
        <w:t xml:space="preserve"> quam semper libero, sit amet adipiscing sem neque sed ipsum. Nam quam nunc, blandit vel, luctus pulvinar, </w:t>
      </w:r>
      <w:r w:rsidRPr="00D27A68">
        <w:lastRenderedPageBreak/>
        <w:t xml:space="preserve">hendrerit id, lorem. Maecenas </w:t>
      </w:r>
      <w:proofErr w:type="gramStart"/>
      <w:r w:rsidRPr="00D27A68">
        <w:t>nec</w:t>
      </w:r>
      <w:proofErr w:type="gramEnd"/>
      <w:r w:rsidRPr="00D27A68">
        <w:t xml:space="preserve"> odio et ante tincidunt tempus. Donec vitae sapien ut libero venenatis faucibus. Nullam quis ante.</w:t>
      </w:r>
    </w:p>
    <w:p w14:paraId="19254FB1" w14:textId="77777777" w:rsidR="00D27A68" w:rsidRPr="00D27A68" w:rsidRDefault="00D27A68" w:rsidP="00D631BE">
      <w:pPr>
        <w:pStyle w:val="Listenabsatz"/>
        <w:numPr>
          <w:ilvl w:val="0"/>
          <w:numId w:val="5"/>
        </w:numPr>
      </w:pPr>
      <w:r w:rsidRPr="00D27A68">
        <w:t xml:space="preserve">Etiam sit amet orci eget eros faucibus tincidunt. Duis </w:t>
      </w:r>
      <w:proofErr w:type="gramStart"/>
      <w:r w:rsidRPr="00D27A68">
        <w:t>leo</w:t>
      </w:r>
      <w:proofErr w:type="gramEnd"/>
      <w:r w:rsidRPr="00D27A68">
        <w:t xml:space="preserve">. Sed fringilla mauris sit amet nibh. Donec sodales sagittis magna. Sed consequat, </w:t>
      </w:r>
      <w:proofErr w:type="gramStart"/>
      <w:r w:rsidRPr="00D27A68">
        <w:t>leo</w:t>
      </w:r>
      <w:proofErr w:type="gramEnd"/>
      <w:r w:rsidRPr="00D27A68">
        <w:t xml:space="preserve"> eget bibendum sodales, augue velit cursus nunc, quis gravida magna mi a libero. Fusce vulputate eleifend sapien. Vestibulum </w:t>
      </w:r>
      <w:proofErr w:type="gramStart"/>
      <w:r w:rsidRPr="00D27A68">
        <w:t>purus</w:t>
      </w:r>
      <w:proofErr w:type="gramEnd"/>
      <w:r w:rsidRPr="00D27A68">
        <w:t xml:space="preserve"> quam, scelerisque ut, mollis sed, nonummy id, metus. Nullam accumsan lorem in dui. Cras ultricies mi eu turpis hendrerit fringilla.</w:t>
      </w:r>
    </w:p>
    <w:p w14:paraId="476F0BA6" w14:textId="77777777" w:rsidR="00D27A68" w:rsidRPr="00D27A68" w:rsidRDefault="00D27A68" w:rsidP="00D631BE">
      <w:pPr>
        <w:pStyle w:val="Listenabsatz"/>
        <w:numPr>
          <w:ilvl w:val="0"/>
          <w:numId w:val="5"/>
        </w:numPr>
      </w:pPr>
      <w:r w:rsidRPr="00D27A68">
        <w:t xml:space="preserve">Vestibulum ante ipsum primis in faucibus orci luctus </w:t>
      </w:r>
      <w:proofErr w:type="gramStart"/>
      <w:r w:rsidRPr="00D27A68">
        <w:t>et</w:t>
      </w:r>
      <w:proofErr w:type="gramEnd"/>
      <w:r w:rsidRPr="00D27A68">
        <w:t xml:space="preserve"> ultrices posuere cubilia Curae; In ac dui quis mi consectetuer lacinia. Nam pretium turpis </w:t>
      </w:r>
      <w:proofErr w:type="gramStart"/>
      <w:r w:rsidRPr="00D27A68">
        <w:t>et</w:t>
      </w:r>
      <w:proofErr w:type="gramEnd"/>
      <w:r w:rsidRPr="00D27A68">
        <w:t xml:space="preserve"> arcu. Duis arcu tortor, suscipit eget, imperdiet </w:t>
      </w:r>
      <w:proofErr w:type="gramStart"/>
      <w:r w:rsidRPr="00D27A68">
        <w:t>nec</w:t>
      </w:r>
      <w:proofErr w:type="gramEnd"/>
      <w:r w:rsidRPr="00D27A68">
        <w:t>, imperdiet iaculis, ipsum. Sed aliquam ultrices mauris. Integer ante arcu, accumsan a, consectetuer eget, posuere ut, mauris. Praesent adipiscing. Phasellus ullamcorper ipsum rutrum nunc. Nunc nonummy metus.</w:t>
      </w:r>
    </w:p>
    <w:p w14:paraId="0A1EAAB0" w14:textId="77777777" w:rsidR="00D27A68" w:rsidRPr="00D27A68" w:rsidRDefault="00D27A68" w:rsidP="00D631BE">
      <w:pPr>
        <w:pStyle w:val="Listenabsatz"/>
        <w:numPr>
          <w:ilvl w:val="0"/>
          <w:numId w:val="5"/>
        </w:numPr>
      </w:pPr>
      <w:r w:rsidRPr="00D27A68">
        <w:t xml:space="preserve">Vestibulum volutpat pretium libero. Cras id dui. Aenean ut eros </w:t>
      </w:r>
      <w:proofErr w:type="gramStart"/>
      <w:r w:rsidRPr="00D27A68">
        <w:t>et</w:t>
      </w:r>
      <w:proofErr w:type="gramEnd"/>
      <w:r w:rsidRPr="00D27A68">
        <w:t xml:space="preserve"> nisl sagittis vestibulum. Nullam nulla eros, ultricies sit amet, nonummy id, imperdiet feugiat, pede. Sed lectus. Donec mollis hendrerit risus. Phasellus </w:t>
      </w:r>
      <w:proofErr w:type="gramStart"/>
      <w:r w:rsidRPr="00D27A68">
        <w:t>nec</w:t>
      </w:r>
      <w:proofErr w:type="gramEnd"/>
      <w:r w:rsidRPr="00D27A68">
        <w:t xml:space="preserve"> sem in justo pellentesque facilisis. Etiam imperdiet imperdiet orci. Nunc </w:t>
      </w:r>
      <w:proofErr w:type="gramStart"/>
      <w:r w:rsidRPr="00D27A68">
        <w:t>nec</w:t>
      </w:r>
      <w:proofErr w:type="gramEnd"/>
      <w:r w:rsidRPr="00D27A68">
        <w:t xml:space="preserve"> neque. Phasellus </w:t>
      </w:r>
      <w:proofErr w:type="gramStart"/>
      <w:r w:rsidRPr="00D27A68">
        <w:t>leo</w:t>
      </w:r>
      <w:proofErr w:type="gramEnd"/>
      <w:r w:rsidRPr="00D27A68">
        <w:t xml:space="preserve"> dolor, tempus non, auctor et, hendrerit quis, nisi. Curabitur ligula sapien, tincidunt non, euismod vitae, posuere imperdiet, </w:t>
      </w:r>
      <w:proofErr w:type="gramStart"/>
      <w:r w:rsidRPr="00D27A68">
        <w:t>leo</w:t>
      </w:r>
      <w:proofErr w:type="gramEnd"/>
      <w:r w:rsidRPr="00D27A68">
        <w:t xml:space="preserve">. Maecenas malesuada. Praesent congue erat at </w:t>
      </w:r>
      <w:proofErr w:type="gramStart"/>
      <w:r w:rsidRPr="00D27A68">
        <w:t>massa</w:t>
      </w:r>
      <w:proofErr w:type="gramEnd"/>
      <w:r w:rsidRPr="00D27A68">
        <w:t xml:space="preserve">. Sed cursus turpis vitae tortor. </w:t>
      </w:r>
      <w:r>
        <w:t>Donec posuere vulputate arcu.</w:t>
      </w:r>
    </w:p>
    <w:p w14:paraId="2C0BCBA9" w14:textId="77777777" w:rsidR="00A34440" w:rsidRDefault="00A34440" w:rsidP="00A34440">
      <w:pPr>
        <w:pStyle w:val="berschrift1"/>
      </w:pPr>
      <w:bookmarkStart w:id="9" w:name="_Toc271780874"/>
      <w:r w:rsidRPr="00A34440">
        <w:t>§ 6 Lehrangebotsstruktur</w:t>
      </w:r>
      <w:bookmarkEnd w:id="9"/>
    </w:p>
    <w:p w14:paraId="6FC4FAB0" w14:textId="77777777" w:rsidR="00D27A68" w:rsidRPr="00D27A68" w:rsidRDefault="00D27A68" w:rsidP="00D631BE">
      <w:pPr>
        <w:pStyle w:val="Listenabsatz"/>
        <w:numPr>
          <w:ilvl w:val="0"/>
          <w:numId w:val="6"/>
        </w:numPr>
      </w:pPr>
      <w:r w:rsidRPr="00D27A68">
        <w:t xml:space="preserve">Lorem ipsum </w:t>
      </w:r>
      <w:proofErr w:type="gramStart"/>
      <w:r w:rsidRPr="00D27A68">
        <w:t>dolor sit</w:t>
      </w:r>
      <w:proofErr w:type="gramEnd"/>
      <w:r w:rsidRPr="00D27A68">
        <w:t xml:space="preserve"> amet, consectetuer adipiscing elit. Aenean commodo ligula eget dolor. Aenean </w:t>
      </w:r>
      <w:proofErr w:type="gramStart"/>
      <w:r w:rsidRPr="00D27A68">
        <w:t>massa</w:t>
      </w:r>
      <w:proofErr w:type="gramEnd"/>
      <w:r w:rsidRPr="00D27A68">
        <w:t xml:space="preserve">. Cum sociis natoque penatibus </w:t>
      </w:r>
      <w:proofErr w:type="gramStart"/>
      <w:r w:rsidRPr="00D27A68">
        <w:t>et</w:t>
      </w:r>
      <w:proofErr w:type="gramEnd"/>
      <w:r w:rsidRPr="00D27A68">
        <w:t xml:space="preserve"> magnis dis parturient montes, nascetur ridiculus mus. Donec quam felis, ultricies nec, pellentesque eu, pretium quis, sem. Nulla consequat massa quis enim. Donec pede justo, fringilla vel, aliquet </w:t>
      </w:r>
      <w:proofErr w:type="gramStart"/>
      <w:r w:rsidRPr="00D27A68">
        <w:t>nec</w:t>
      </w:r>
      <w:proofErr w:type="gramEnd"/>
      <w:r w:rsidRPr="00D27A68">
        <w:t>, vulputate eget, arcu.</w:t>
      </w:r>
    </w:p>
    <w:p w14:paraId="72D21750" w14:textId="77777777" w:rsidR="00D27A68" w:rsidRPr="00D27A68" w:rsidRDefault="00D27A68" w:rsidP="00D631BE">
      <w:pPr>
        <w:pStyle w:val="Listenabsatz"/>
        <w:numPr>
          <w:ilvl w:val="0"/>
          <w:numId w:val="6"/>
        </w:numPr>
      </w:pPr>
      <w:r w:rsidRPr="00D27A68">
        <w:t xml:space="preserve">In enim justo, rhoncus ut, imperdiet a, venenatis vitae, justo. </w:t>
      </w:r>
      <w:r>
        <w:t xml:space="preserve">Nullam dictum felis eu pede mollis pretium. </w:t>
      </w:r>
      <w:r w:rsidRPr="00D27A68">
        <w:t xml:space="preserve">Integer tincidunt. Cras dapibus. Vivamus elementum semper nisi. Aenean vulputate eleifend tellus. Aenean </w:t>
      </w:r>
      <w:proofErr w:type="gramStart"/>
      <w:r w:rsidRPr="00D27A68">
        <w:t>leo</w:t>
      </w:r>
      <w:proofErr w:type="gramEnd"/>
      <w:r w:rsidRPr="00D27A68">
        <w:t xml:space="preserve"> ligula, porttitor eu, consequat vitae, eleifend ac, enim. Aliquam lorem ante, dapibus in, viverra quis, feugiat a, tellus. Phasellus viverra nulla ut metus varius laoreet. Quisque rutrum.</w:t>
      </w:r>
    </w:p>
    <w:p w14:paraId="00D54F21" w14:textId="77777777" w:rsidR="00D27A68" w:rsidRPr="00D27A68" w:rsidRDefault="00D27A68" w:rsidP="00D631BE">
      <w:pPr>
        <w:pStyle w:val="Listenabsatz"/>
        <w:numPr>
          <w:ilvl w:val="0"/>
          <w:numId w:val="6"/>
        </w:numPr>
      </w:pPr>
      <w:r w:rsidRPr="00D27A68">
        <w:t xml:space="preserve">Aenean imperdiet. Etiam ultricies nisi vel augue. Curabitur ullamcorper ultricies nisi. Nam eget dui. Etiam rhoncus. Maecenas tempus, tellus eget condimentum rhoncus, </w:t>
      </w:r>
      <w:proofErr w:type="gramStart"/>
      <w:r w:rsidRPr="00D27A68">
        <w:t>sem</w:t>
      </w:r>
      <w:proofErr w:type="gramEnd"/>
      <w:r w:rsidRPr="00D27A68">
        <w:t xml:space="preserve"> quam semper libero, sit amet adipiscing sem neque sed ipsum. Nam quam nunc, blandit vel, luctus pulvinar, hendrerit id, lorem. Maecenas </w:t>
      </w:r>
      <w:proofErr w:type="gramStart"/>
      <w:r w:rsidRPr="00D27A68">
        <w:t>nec</w:t>
      </w:r>
      <w:proofErr w:type="gramEnd"/>
      <w:r w:rsidRPr="00D27A68">
        <w:t xml:space="preserve"> odio et ante tincidunt tempus. Donec vitae sapien ut libero venenatis faucibus. Nullam quis ante.</w:t>
      </w:r>
    </w:p>
    <w:p w14:paraId="12494A3B" w14:textId="77777777" w:rsidR="00D27A68" w:rsidRPr="00D27A68" w:rsidRDefault="00D27A68" w:rsidP="00D631BE">
      <w:pPr>
        <w:pStyle w:val="Listenabsatz"/>
        <w:numPr>
          <w:ilvl w:val="0"/>
          <w:numId w:val="6"/>
        </w:numPr>
      </w:pPr>
      <w:r w:rsidRPr="00D27A68">
        <w:lastRenderedPageBreak/>
        <w:t xml:space="preserve">Etiam sit amet orci eget eros faucibus tincidunt. Duis </w:t>
      </w:r>
      <w:proofErr w:type="gramStart"/>
      <w:r w:rsidRPr="00D27A68">
        <w:t>leo</w:t>
      </w:r>
      <w:proofErr w:type="gramEnd"/>
      <w:r w:rsidRPr="00D27A68">
        <w:t xml:space="preserve">. Sed fringilla mauris sit amet nibh. Donec sodales sagittis magna. Sed consequat, </w:t>
      </w:r>
      <w:proofErr w:type="gramStart"/>
      <w:r w:rsidRPr="00D27A68">
        <w:t>leo</w:t>
      </w:r>
      <w:proofErr w:type="gramEnd"/>
      <w:r w:rsidRPr="00D27A68">
        <w:t xml:space="preserve"> eget bibendum sodales, augue velit cursus nunc, quis gravida magna mi a libero. Fusce vulputate eleifend sapien. Vestibulum </w:t>
      </w:r>
      <w:proofErr w:type="gramStart"/>
      <w:r w:rsidRPr="00D27A68">
        <w:t>purus</w:t>
      </w:r>
      <w:proofErr w:type="gramEnd"/>
      <w:r w:rsidRPr="00D27A68">
        <w:t xml:space="preserve"> quam, scelerisque ut, mollis sed, nonummy id, metus. Nullam accumsan lorem in dui. Cras ultricies mi eu turpis hendrerit fringilla.</w:t>
      </w:r>
    </w:p>
    <w:p w14:paraId="20B1777A" w14:textId="77777777" w:rsidR="00D27A68" w:rsidRPr="00D27A68" w:rsidRDefault="00D27A68" w:rsidP="00D631BE">
      <w:pPr>
        <w:pStyle w:val="Listenabsatz"/>
        <w:numPr>
          <w:ilvl w:val="0"/>
          <w:numId w:val="6"/>
        </w:numPr>
      </w:pPr>
      <w:r w:rsidRPr="00D27A68">
        <w:t xml:space="preserve">Vestibulum ante ipsum primis in faucibus orci luctus </w:t>
      </w:r>
      <w:proofErr w:type="gramStart"/>
      <w:r w:rsidRPr="00D27A68">
        <w:t>et</w:t>
      </w:r>
      <w:proofErr w:type="gramEnd"/>
      <w:r w:rsidRPr="00D27A68">
        <w:t xml:space="preserve"> ultrices posuere cubilia Curae; In ac dui quis mi consectetuer lacinia. Nam pretium turpis </w:t>
      </w:r>
      <w:proofErr w:type="gramStart"/>
      <w:r w:rsidRPr="00D27A68">
        <w:t>et</w:t>
      </w:r>
      <w:proofErr w:type="gramEnd"/>
      <w:r w:rsidRPr="00D27A68">
        <w:t xml:space="preserve"> arcu. Duis arcu tortor, suscipit eget, imperdiet </w:t>
      </w:r>
      <w:proofErr w:type="gramStart"/>
      <w:r w:rsidRPr="00D27A68">
        <w:t>nec</w:t>
      </w:r>
      <w:proofErr w:type="gramEnd"/>
      <w:r w:rsidRPr="00D27A68">
        <w:t>, imperdiet iaculis, ipsum. Sed aliquam ultrices mauris. Integer ante arcu, accumsan a, consectetuer eget, posuere ut, mauris. Praesent adipiscing. Phasellus ullamcorper ipsum rutrum nunc. Nunc nonummy metus.</w:t>
      </w:r>
    </w:p>
    <w:p w14:paraId="53415195" w14:textId="77777777" w:rsidR="00D27A68" w:rsidRPr="00D27A68" w:rsidRDefault="00D27A68" w:rsidP="00D631BE">
      <w:pPr>
        <w:pStyle w:val="Listenabsatz"/>
        <w:numPr>
          <w:ilvl w:val="0"/>
          <w:numId w:val="6"/>
        </w:numPr>
      </w:pPr>
      <w:r w:rsidRPr="00D27A68">
        <w:t xml:space="preserve">Vestibulum volutpat pretium libero. Cras id dui. Aenean ut eros </w:t>
      </w:r>
      <w:proofErr w:type="gramStart"/>
      <w:r w:rsidRPr="00D27A68">
        <w:t>et</w:t>
      </w:r>
      <w:proofErr w:type="gramEnd"/>
      <w:r w:rsidRPr="00D27A68">
        <w:t xml:space="preserve"> nisl sagittis vestibulum. Nullam nulla eros, ultricies sit amet, nonummy id, imperdiet feugiat, pede. Sed lectus. Donec mollis hendrerit risus. Phasellus </w:t>
      </w:r>
      <w:proofErr w:type="gramStart"/>
      <w:r w:rsidRPr="00D27A68">
        <w:t>nec</w:t>
      </w:r>
      <w:proofErr w:type="gramEnd"/>
      <w:r w:rsidRPr="00D27A68">
        <w:t xml:space="preserve"> sem in justo pellentesque facilisis. Etiam imperdiet imperdiet orci. Nunc </w:t>
      </w:r>
      <w:proofErr w:type="gramStart"/>
      <w:r w:rsidRPr="00D27A68">
        <w:t>nec</w:t>
      </w:r>
      <w:proofErr w:type="gramEnd"/>
      <w:r w:rsidRPr="00D27A68">
        <w:t xml:space="preserve"> neque. Phasellus </w:t>
      </w:r>
      <w:proofErr w:type="gramStart"/>
      <w:r w:rsidRPr="00D27A68">
        <w:t>leo</w:t>
      </w:r>
      <w:proofErr w:type="gramEnd"/>
      <w:r w:rsidRPr="00D27A68">
        <w:t xml:space="preserve"> dolor, tempus non, auctor et, hendrerit quis, nisi. Curabitur ligula sapien, tincidunt non, euismod vitae, posuere imperdiet, </w:t>
      </w:r>
      <w:proofErr w:type="gramStart"/>
      <w:r w:rsidRPr="00D27A68">
        <w:t>leo</w:t>
      </w:r>
      <w:proofErr w:type="gramEnd"/>
      <w:r w:rsidRPr="00D27A68">
        <w:t xml:space="preserve">. Maecenas malesuada. Praesent congue erat at </w:t>
      </w:r>
      <w:proofErr w:type="gramStart"/>
      <w:r w:rsidRPr="00D27A68">
        <w:t>massa</w:t>
      </w:r>
      <w:proofErr w:type="gramEnd"/>
      <w:r w:rsidRPr="00D27A68">
        <w:t xml:space="preserve">. Sed cursus turpis vitae tortor. </w:t>
      </w:r>
      <w:r>
        <w:t>Donec posuere vulputate arcu.</w:t>
      </w:r>
    </w:p>
    <w:p w14:paraId="5B90D501" w14:textId="77777777" w:rsidR="005F5574" w:rsidRDefault="005F5574" w:rsidP="005F5574">
      <w:pPr>
        <w:pStyle w:val="berschrift1"/>
      </w:pPr>
      <w:bookmarkStart w:id="10" w:name="_Toc271780875"/>
      <w:r>
        <w:t xml:space="preserve">§ 7 </w:t>
      </w:r>
      <w:r w:rsidRPr="005F5574">
        <w:t>Inhalte und Aufbau des Studiums</w:t>
      </w:r>
      <w:bookmarkEnd w:id="10"/>
    </w:p>
    <w:p w14:paraId="2DDE169B" w14:textId="77777777" w:rsidR="00D27A68" w:rsidRPr="00D27A68" w:rsidRDefault="00D27A68" w:rsidP="00D631BE">
      <w:pPr>
        <w:pStyle w:val="Listenabsatz"/>
        <w:numPr>
          <w:ilvl w:val="0"/>
          <w:numId w:val="7"/>
        </w:numPr>
      </w:pPr>
      <w:r w:rsidRPr="00D27A68">
        <w:t xml:space="preserve">Lorem ipsum </w:t>
      </w:r>
      <w:proofErr w:type="gramStart"/>
      <w:r w:rsidRPr="00D27A68">
        <w:t>dolor sit</w:t>
      </w:r>
      <w:proofErr w:type="gramEnd"/>
      <w:r w:rsidRPr="00D27A68">
        <w:t xml:space="preserve"> amet, consectetuer adipiscing elit. Aenean commodo ligula eget dolor. Aenean </w:t>
      </w:r>
      <w:proofErr w:type="gramStart"/>
      <w:r w:rsidRPr="00D27A68">
        <w:t>massa</w:t>
      </w:r>
      <w:proofErr w:type="gramEnd"/>
      <w:r w:rsidRPr="00D27A68">
        <w:t xml:space="preserve">. Cum sociis natoque penatibus </w:t>
      </w:r>
      <w:proofErr w:type="gramStart"/>
      <w:r w:rsidRPr="00D27A68">
        <w:t>et</w:t>
      </w:r>
      <w:proofErr w:type="gramEnd"/>
      <w:r w:rsidRPr="00D27A68">
        <w:t xml:space="preserve"> magnis dis parturient montes, nascetur ridiculus mus. Donec quam felis, ultricies nec, pellentesque eu, pretium quis, sem. Nulla consequat massa quis enim. Donec pede justo, fringilla vel, aliquet </w:t>
      </w:r>
      <w:proofErr w:type="gramStart"/>
      <w:r w:rsidRPr="00D27A68">
        <w:t>nec</w:t>
      </w:r>
      <w:proofErr w:type="gramEnd"/>
      <w:r w:rsidRPr="00D27A68">
        <w:t>, vulputate eget, arcu.</w:t>
      </w:r>
    </w:p>
    <w:p w14:paraId="3C161718" w14:textId="77777777" w:rsidR="00D27A68" w:rsidRPr="00D27A68" w:rsidRDefault="00D27A68" w:rsidP="00D631BE">
      <w:pPr>
        <w:pStyle w:val="Listenabsatz"/>
        <w:numPr>
          <w:ilvl w:val="0"/>
          <w:numId w:val="7"/>
        </w:numPr>
      </w:pPr>
      <w:r w:rsidRPr="00D27A68">
        <w:t xml:space="preserve">In enim justo, rhoncus ut, imperdiet a, venenatis vitae, justo. </w:t>
      </w:r>
      <w:r>
        <w:t xml:space="preserve">Nullam dictum felis eu pede mollis pretium. </w:t>
      </w:r>
      <w:r w:rsidRPr="00D27A68">
        <w:t xml:space="preserve">Integer tincidunt. Cras dapibus. Vivamus elementum semper nisi. Aenean vulputate eleifend tellus. Aenean </w:t>
      </w:r>
      <w:proofErr w:type="gramStart"/>
      <w:r w:rsidRPr="00D27A68">
        <w:t>leo</w:t>
      </w:r>
      <w:proofErr w:type="gramEnd"/>
      <w:r w:rsidRPr="00D27A68">
        <w:t xml:space="preserve"> ligula, porttitor eu, consequat vitae, eleifend ac, enim. Aliquam lorem ante, dapibus in, viverra quis, feugiat a, tellus. Phasellus viverra nulla ut metus varius laoreet. Quisque rutrum.</w:t>
      </w:r>
    </w:p>
    <w:p w14:paraId="3680C4F1" w14:textId="77777777" w:rsidR="00D27A68" w:rsidRPr="00D27A68" w:rsidRDefault="00D27A68" w:rsidP="00D631BE">
      <w:pPr>
        <w:pStyle w:val="Listenabsatz"/>
        <w:numPr>
          <w:ilvl w:val="0"/>
          <w:numId w:val="7"/>
        </w:numPr>
      </w:pPr>
      <w:r w:rsidRPr="00D27A68">
        <w:t xml:space="preserve">Aenean imperdiet. Etiam ultricies nisi vel augue. Curabitur ullamcorper ultricies nisi. Nam eget dui. Etiam rhoncus. Maecenas tempus, tellus eget condimentum rhoncus, </w:t>
      </w:r>
      <w:proofErr w:type="gramStart"/>
      <w:r w:rsidRPr="00D27A68">
        <w:t>sem</w:t>
      </w:r>
      <w:proofErr w:type="gramEnd"/>
      <w:r w:rsidRPr="00D27A68">
        <w:t xml:space="preserve"> quam semper libero, sit amet adipiscing sem neque sed ipsum. Nam quam nunc, blandit vel, luctus pulvinar, hendrerit id, lorem. Maecenas </w:t>
      </w:r>
      <w:proofErr w:type="gramStart"/>
      <w:r w:rsidRPr="00D27A68">
        <w:t>nec</w:t>
      </w:r>
      <w:proofErr w:type="gramEnd"/>
      <w:r w:rsidRPr="00D27A68">
        <w:t xml:space="preserve"> odio et ante tincidunt tempus. Donec vitae sapien ut libero venenatis faucibus. Nullam quis ante.</w:t>
      </w:r>
    </w:p>
    <w:p w14:paraId="0510277F" w14:textId="77777777" w:rsidR="00D27A68" w:rsidRPr="00D27A68" w:rsidRDefault="00D27A68" w:rsidP="00D631BE">
      <w:pPr>
        <w:pStyle w:val="Listenabsatz"/>
        <w:numPr>
          <w:ilvl w:val="0"/>
          <w:numId w:val="7"/>
        </w:numPr>
      </w:pPr>
      <w:r w:rsidRPr="00D27A68">
        <w:t xml:space="preserve">Etiam sit amet orci eget eros faucibus tincidunt. Duis </w:t>
      </w:r>
      <w:proofErr w:type="gramStart"/>
      <w:r w:rsidRPr="00D27A68">
        <w:t>leo</w:t>
      </w:r>
      <w:proofErr w:type="gramEnd"/>
      <w:r w:rsidRPr="00D27A68">
        <w:t xml:space="preserve">. Sed fringilla mauris sit amet nibh. Donec sodales sagittis magna. Sed consequat, </w:t>
      </w:r>
      <w:proofErr w:type="gramStart"/>
      <w:r w:rsidRPr="00D27A68">
        <w:lastRenderedPageBreak/>
        <w:t>leo</w:t>
      </w:r>
      <w:proofErr w:type="gramEnd"/>
      <w:r w:rsidRPr="00D27A68">
        <w:t xml:space="preserve"> eget bibendum sodales, augue velit cursus nunc, quis gravida magna mi a libero. Fusce vulputate eleifend sapien. Vestibulum </w:t>
      </w:r>
      <w:proofErr w:type="gramStart"/>
      <w:r w:rsidRPr="00D27A68">
        <w:t>purus</w:t>
      </w:r>
      <w:proofErr w:type="gramEnd"/>
      <w:r w:rsidRPr="00D27A68">
        <w:t xml:space="preserve"> quam, scelerisque ut, mollis sed, nonummy id, metus. Nullam accumsan lorem in dui. Cras ultricies mi eu turpis hendrerit fringilla.</w:t>
      </w:r>
    </w:p>
    <w:p w14:paraId="57C7F3B9" w14:textId="77777777" w:rsidR="00D27A68" w:rsidRPr="00D27A68" w:rsidRDefault="00D27A68" w:rsidP="00D631BE">
      <w:pPr>
        <w:pStyle w:val="Listenabsatz"/>
        <w:numPr>
          <w:ilvl w:val="0"/>
          <w:numId w:val="7"/>
        </w:numPr>
      </w:pPr>
      <w:r w:rsidRPr="00D27A68">
        <w:t xml:space="preserve">Vestibulum ante ipsum primis in faucibus orci luctus </w:t>
      </w:r>
      <w:proofErr w:type="gramStart"/>
      <w:r w:rsidRPr="00D27A68">
        <w:t>et</w:t>
      </w:r>
      <w:proofErr w:type="gramEnd"/>
      <w:r w:rsidRPr="00D27A68">
        <w:t xml:space="preserve"> ultrices posuere cubilia Curae; In ac dui quis mi consectetuer lacinia. Nam pretium turpis </w:t>
      </w:r>
      <w:proofErr w:type="gramStart"/>
      <w:r w:rsidRPr="00D27A68">
        <w:t>et</w:t>
      </w:r>
      <w:proofErr w:type="gramEnd"/>
      <w:r w:rsidRPr="00D27A68">
        <w:t xml:space="preserve"> arcu. Duis arcu tortor, suscipit eget, imperdiet </w:t>
      </w:r>
      <w:proofErr w:type="gramStart"/>
      <w:r w:rsidRPr="00D27A68">
        <w:t>nec</w:t>
      </w:r>
      <w:proofErr w:type="gramEnd"/>
      <w:r w:rsidRPr="00D27A68">
        <w:t>, imperdiet iaculis, ipsum. Sed aliquam ultrices mauris. Integer ante arcu, accumsan a, consectetuer eget, posuere ut, mauris. Praesent adipiscing. Phasellus ullamcorper ipsum rutrum nunc. Nunc nonummy metus.</w:t>
      </w:r>
    </w:p>
    <w:p w14:paraId="2CDDF014" w14:textId="77777777" w:rsidR="00D27A68" w:rsidRPr="00D27A68" w:rsidRDefault="00D27A68" w:rsidP="00D631BE">
      <w:pPr>
        <w:pStyle w:val="Listenabsatz"/>
        <w:numPr>
          <w:ilvl w:val="0"/>
          <w:numId w:val="7"/>
        </w:numPr>
      </w:pPr>
      <w:r w:rsidRPr="00D27A68">
        <w:t xml:space="preserve">Vestibulum volutpat pretium libero. Cras id dui. Aenean ut eros </w:t>
      </w:r>
      <w:proofErr w:type="gramStart"/>
      <w:r w:rsidRPr="00D27A68">
        <w:t>et</w:t>
      </w:r>
      <w:proofErr w:type="gramEnd"/>
      <w:r w:rsidRPr="00D27A68">
        <w:t xml:space="preserve"> nisl sagittis vestibulum. Nullam nulla eros, ultricies sit amet, nonummy id, imperdiet feugiat, pede. Sed lectus. Donec mollis hendrerit risus. Phasellus </w:t>
      </w:r>
      <w:proofErr w:type="gramStart"/>
      <w:r w:rsidRPr="00D27A68">
        <w:t>nec</w:t>
      </w:r>
      <w:proofErr w:type="gramEnd"/>
      <w:r w:rsidRPr="00D27A68">
        <w:t xml:space="preserve"> sem in justo pellentesque facilisis. Etiam imperdiet imperdiet orci. Nunc </w:t>
      </w:r>
      <w:proofErr w:type="gramStart"/>
      <w:r w:rsidRPr="00D27A68">
        <w:t>nec</w:t>
      </w:r>
      <w:proofErr w:type="gramEnd"/>
      <w:r w:rsidRPr="00D27A68">
        <w:t xml:space="preserve"> neque. Phasellus </w:t>
      </w:r>
      <w:proofErr w:type="gramStart"/>
      <w:r w:rsidRPr="00D27A68">
        <w:t>leo</w:t>
      </w:r>
      <w:proofErr w:type="gramEnd"/>
      <w:r w:rsidRPr="00D27A68">
        <w:t xml:space="preserve"> dolor, tempus non, auctor et, hendrerit quis, nisi. Curabitur ligula sapien, tincidunt non, euismod vitae, posuere imperdiet, </w:t>
      </w:r>
      <w:proofErr w:type="gramStart"/>
      <w:r w:rsidRPr="00D27A68">
        <w:t>leo</w:t>
      </w:r>
      <w:proofErr w:type="gramEnd"/>
      <w:r w:rsidRPr="00D27A68">
        <w:t xml:space="preserve">. Maecenas malesuada. Praesent congue erat at </w:t>
      </w:r>
      <w:proofErr w:type="gramStart"/>
      <w:r w:rsidRPr="00D27A68">
        <w:t>massa</w:t>
      </w:r>
      <w:proofErr w:type="gramEnd"/>
      <w:r w:rsidRPr="00D27A68">
        <w:t xml:space="preserve">. Sed cursus turpis vitae tortor. </w:t>
      </w:r>
      <w:r>
        <w:t>Donec posuere vulputate arcu.</w:t>
      </w:r>
    </w:p>
    <w:p w14:paraId="7E7A1E01" w14:textId="77777777" w:rsidR="00D27A68" w:rsidRPr="00D27A68" w:rsidRDefault="00D27A68" w:rsidP="00D27A68"/>
    <w:p w14:paraId="5E48738F" w14:textId="77777777" w:rsidR="005F5574" w:rsidRDefault="005F5574" w:rsidP="005F5574">
      <w:pPr>
        <w:pStyle w:val="berschrift1"/>
      </w:pPr>
      <w:bookmarkStart w:id="11" w:name="_Toc271780876"/>
      <w:r>
        <w:t xml:space="preserve">§ 8 </w:t>
      </w:r>
      <w:r w:rsidRPr="005F5574">
        <w:t>Struktur des Studiums</w:t>
      </w:r>
      <w:bookmarkEnd w:id="11"/>
    </w:p>
    <w:p w14:paraId="08657CFC" w14:textId="77777777" w:rsidR="00D27A68" w:rsidRPr="00D27A68" w:rsidRDefault="00D27A68" w:rsidP="00D631BE">
      <w:pPr>
        <w:pStyle w:val="Listenabsatz"/>
        <w:numPr>
          <w:ilvl w:val="0"/>
          <w:numId w:val="8"/>
        </w:numPr>
      </w:pPr>
      <w:r w:rsidRPr="00D27A68">
        <w:t xml:space="preserve">Lorem ipsum </w:t>
      </w:r>
      <w:proofErr w:type="gramStart"/>
      <w:r w:rsidRPr="00D27A68">
        <w:t>dolor sit</w:t>
      </w:r>
      <w:proofErr w:type="gramEnd"/>
      <w:r w:rsidRPr="00D27A68">
        <w:t xml:space="preserve"> amet, consectetuer adipiscing elit. Aenean commodo ligula eget dolor. Aenean </w:t>
      </w:r>
      <w:proofErr w:type="gramStart"/>
      <w:r w:rsidRPr="00D27A68">
        <w:t>massa</w:t>
      </w:r>
      <w:proofErr w:type="gramEnd"/>
      <w:r w:rsidRPr="00D27A68">
        <w:t xml:space="preserve">. Cum sociis natoque penatibus </w:t>
      </w:r>
      <w:proofErr w:type="gramStart"/>
      <w:r w:rsidRPr="00D27A68">
        <w:t>et</w:t>
      </w:r>
      <w:proofErr w:type="gramEnd"/>
      <w:r w:rsidRPr="00D27A68">
        <w:t xml:space="preserve"> magnis dis parturient montes, nascetur ridiculus mus. Donec quam felis, ultricies nec, pellentesque eu, pretium quis, sem. Nulla consequat massa quis enim. Donec pede justo, fringilla vel, aliquet </w:t>
      </w:r>
      <w:proofErr w:type="gramStart"/>
      <w:r w:rsidRPr="00D27A68">
        <w:t>nec</w:t>
      </w:r>
      <w:proofErr w:type="gramEnd"/>
      <w:r w:rsidRPr="00D27A68">
        <w:t>, vulputate eget, arcu.</w:t>
      </w:r>
    </w:p>
    <w:p w14:paraId="3878789C" w14:textId="77777777" w:rsidR="00D27A68" w:rsidRPr="00D27A68" w:rsidRDefault="00D27A68" w:rsidP="00D631BE">
      <w:pPr>
        <w:pStyle w:val="Listenabsatz"/>
        <w:numPr>
          <w:ilvl w:val="0"/>
          <w:numId w:val="8"/>
        </w:numPr>
      </w:pPr>
      <w:r w:rsidRPr="00D27A68">
        <w:t xml:space="preserve">In enim justo, rhoncus ut, imperdiet a, venenatis vitae, justo. </w:t>
      </w:r>
      <w:r>
        <w:t xml:space="preserve">Nullam dictum felis eu pede mollis pretium. </w:t>
      </w:r>
      <w:r w:rsidRPr="00D27A68">
        <w:t xml:space="preserve">Integer tincidunt. Cras dapibus. Vivamus elementum semper nisi. Aenean vulputate eleifend tellus. Aenean </w:t>
      </w:r>
      <w:proofErr w:type="gramStart"/>
      <w:r w:rsidRPr="00D27A68">
        <w:t>leo</w:t>
      </w:r>
      <w:proofErr w:type="gramEnd"/>
      <w:r w:rsidRPr="00D27A68">
        <w:t xml:space="preserve"> ligula, porttitor eu, consequat vitae, eleifend ac, enim. Aliquam lorem ante, dapibus in, viverra quis, feugiat a, tellus. Phasellus viverra nulla ut metus varius laoreet. Quisque rutrum.</w:t>
      </w:r>
    </w:p>
    <w:p w14:paraId="00B7C0D5" w14:textId="77777777" w:rsidR="00D27A68" w:rsidRPr="00D27A68" w:rsidRDefault="00D27A68" w:rsidP="00D631BE">
      <w:pPr>
        <w:pStyle w:val="Listenabsatz"/>
        <w:numPr>
          <w:ilvl w:val="0"/>
          <w:numId w:val="8"/>
        </w:numPr>
      </w:pPr>
      <w:r w:rsidRPr="00D27A68">
        <w:t xml:space="preserve">Aenean imperdiet. Etiam ultricies nisi vel augue. Curabitur ullamcorper ultricies nisi. Nam eget dui. Etiam rhoncus. Maecenas tempus, tellus eget condimentum rhoncus, </w:t>
      </w:r>
      <w:proofErr w:type="gramStart"/>
      <w:r w:rsidRPr="00D27A68">
        <w:t>sem</w:t>
      </w:r>
      <w:proofErr w:type="gramEnd"/>
      <w:r w:rsidRPr="00D27A68">
        <w:t xml:space="preserve"> quam semper libero, sit amet adipiscing sem neque sed ipsum. Nam quam nunc, blandit vel, luctus pulvinar, hendrerit id, lorem. Maecenas </w:t>
      </w:r>
      <w:proofErr w:type="gramStart"/>
      <w:r w:rsidRPr="00D27A68">
        <w:t>nec</w:t>
      </w:r>
      <w:proofErr w:type="gramEnd"/>
      <w:r w:rsidRPr="00D27A68">
        <w:t xml:space="preserve"> odio et ante tincidunt tempus. Donec vitae sapien ut libero venenatis faucibus. Nullam quis ante.</w:t>
      </w:r>
    </w:p>
    <w:p w14:paraId="246D5BC9" w14:textId="77777777" w:rsidR="00D27A68" w:rsidRPr="00D27A68" w:rsidRDefault="00D27A68" w:rsidP="00D631BE">
      <w:pPr>
        <w:pStyle w:val="Listenabsatz"/>
        <w:numPr>
          <w:ilvl w:val="0"/>
          <w:numId w:val="8"/>
        </w:numPr>
      </w:pPr>
      <w:r w:rsidRPr="00D27A68">
        <w:t xml:space="preserve">Etiam sit amet orci eget eros faucibus tincidunt. Duis </w:t>
      </w:r>
      <w:proofErr w:type="gramStart"/>
      <w:r w:rsidRPr="00D27A68">
        <w:t>leo</w:t>
      </w:r>
      <w:proofErr w:type="gramEnd"/>
      <w:r w:rsidRPr="00D27A68">
        <w:t xml:space="preserve">. Sed fringilla mauris sit amet nibh. Donec sodales sagittis magna. Sed consequat, </w:t>
      </w:r>
      <w:proofErr w:type="gramStart"/>
      <w:r w:rsidRPr="00D27A68">
        <w:t>leo</w:t>
      </w:r>
      <w:proofErr w:type="gramEnd"/>
      <w:r w:rsidRPr="00D27A68">
        <w:t xml:space="preserve"> eget bibendum sodales, augue velit cursus nunc, quis gravida magna mi a libero. Fusce </w:t>
      </w:r>
      <w:r w:rsidRPr="00D27A68">
        <w:lastRenderedPageBreak/>
        <w:t xml:space="preserve">vulputate eleifend sapien. Vestibulum </w:t>
      </w:r>
      <w:proofErr w:type="gramStart"/>
      <w:r w:rsidRPr="00D27A68">
        <w:t>purus</w:t>
      </w:r>
      <w:proofErr w:type="gramEnd"/>
      <w:r w:rsidRPr="00D27A68">
        <w:t xml:space="preserve"> quam, scelerisque ut, mollis sed, nonummy id, metus. Nullam accumsan lorem in dui. Cras ultricies mi eu turpis hendrerit fringilla.</w:t>
      </w:r>
    </w:p>
    <w:p w14:paraId="1266EE89" w14:textId="77777777" w:rsidR="00D27A68" w:rsidRPr="00D27A68" w:rsidRDefault="00D27A68" w:rsidP="00D631BE">
      <w:pPr>
        <w:pStyle w:val="Listenabsatz"/>
        <w:numPr>
          <w:ilvl w:val="0"/>
          <w:numId w:val="8"/>
        </w:numPr>
      </w:pPr>
      <w:r w:rsidRPr="00D27A68">
        <w:t xml:space="preserve">Vestibulum ante ipsum primis in faucibus orci luctus </w:t>
      </w:r>
      <w:proofErr w:type="gramStart"/>
      <w:r w:rsidRPr="00D27A68">
        <w:t>et</w:t>
      </w:r>
      <w:proofErr w:type="gramEnd"/>
      <w:r w:rsidRPr="00D27A68">
        <w:t xml:space="preserve"> ultrices posuere cubilia Curae; In ac dui quis mi consectetuer lacinia. Nam pretium turpis </w:t>
      </w:r>
      <w:proofErr w:type="gramStart"/>
      <w:r w:rsidRPr="00D27A68">
        <w:t>et</w:t>
      </w:r>
      <w:proofErr w:type="gramEnd"/>
      <w:r w:rsidRPr="00D27A68">
        <w:t xml:space="preserve"> arcu. Duis arcu tortor, suscipit eget, imperdiet </w:t>
      </w:r>
      <w:proofErr w:type="gramStart"/>
      <w:r w:rsidRPr="00D27A68">
        <w:t>nec</w:t>
      </w:r>
      <w:proofErr w:type="gramEnd"/>
      <w:r w:rsidRPr="00D27A68">
        <w:t>, imperdiet iaculis, ipsum. Sed aliquam ultrices mauris. Integer ante arcu, accumsan a, consectetuer eget, posuere ut, mauris. Praesent adipiscing. Phasellus ullamcorper ipsum rutrum nunc. Nunc nonummy metus.</w:t>
      </w:r>
    </w:p>
    <w:p w14:paraId="11D9CBCF" w14:textId="77777777" w:rsidR="00D27A68" w:rsidRPr="00D27A68" w:rsidRDefault="00D27A68" w:rsidP="00D631BE">
      <w:pPr>
        <w:pStyle w:val="Listenabsatz"/>
        <w:numPr>
          <w:ilvl w:val="0"/>
          <w:numId w:val="8"/>
        </w:numPr>
      </w:pPr>
      <w:r w:rsidRPr="00D27A68">
        <w:t xml:space="preserve">Vestibulum volutpat pretium libero. Cras id dui. Aenean ut eros </w:t>
      </w:r>
      <w:proofErr w:type="gramStart"/>
      <w:r w:rsidRPr="00D27A68">
        <w:t>et</w:t>
      </w:r>
      <w:proofErr w:type="gramEnd"/>
      <w:r w:rsidRPr="00D27A68">
        <w:t xml:space="preserve"> nisl sagittis vestibulum. Nullam nulla eros, ultricies sit amet, nonummy id, imperdiet feugiat, pede. Sed lectus. Donec mollis hendrerit risus. Phasellus </w:t>
      </w:r>
      <w:proofErr w:type="gramStart"/>
      <w:r w:rsidRPr="00D27A68">
        <w:t>nec</w:t>
      </w:r>
      <w:proofErr w:type="gramEnd"/>
      <w:r w:rsidRPr="00D27A68">
        <w:t xml:space="preserve"> sem in justo pellentesque facilisis. Etiam imperdiet imperdiet orci. Nunc </w:t>
      </w:r>
      <w:proofErr w:type="gramStart"/>
      <w:r w:rsidRPr="00D27A68">
        <w:t>nec</w:t>
      </w:r>
      <w:proofErr w:type="gramEnd"/>
      <w:r w:rsidRPr="00D27A68">
        <w:t xml:space="preserve"> neque. Phasellus </w:t>
      </w:r>
      <w:proofErr w:type="gramStart"/>
      <w:r w:rsidRPr="00D27A68">
        <w:t>leo</w:t>
      </w:r>
      <w:proofErr w:type="gramEnd"/>
      <w:r w:rsidRPr="00D27A68">
        <w:t xml:space="preserve"> dolor, tempus non, auctor et, hendrerit quis, nisi. Curabitur ligula sapien, tincidunt non, euismod vitae, posuere imperdiet, </w:t>
      </w:r>
      <w:proofErr w:type="gramStart"/>
      <w:r w:rsidRPr="00D27A68">
        <w:t>leo</w:t>
      </w:r>
      <w:proofErr w:type="gramEnd"/>
      <w:r w:rsidRPr="00D27A68">
        <w:t xml:space="preserve">. Maecenas malesuada. Praesent congue erat at </w:t>
      </w:r>
      <w:proofErr w:type="gramStart"/>
      <w:r w:rsidRPr="00D27A68">
        <w:t>massa</w:t>
      </w:r>
      <w:proofErr w:type="gramEnd"/>
      <w:r w:rsidRPr="00D27A68">
        <w:t xml:space="preserve">. Sed cursus turpis vitae tortor. </w:t>
      </w:r>
      <w:r>
        <w:t>Donec posuere vulputate arcu.</w:t>
      </w:r>
    </w:p>
    <w:p w14:paraId="1C8619E1" w14:textId="132088C9" w:rsidR="005F5574" w:rsidRDefault="005F5574" w:rsidP="005F5574">
      <w:pPr>
        <w:pStyle w:val="berschrift1"/>
      </w:pPr>
      <w:bookmarkStart w:id="12" w:name="_Toc271780877"/>
      <w:r>
        <w:t xml:space="preserve">§9 </w:t>
      </w:r>
      <w:r w:rsidRPr="005F5574">
        <w:t>Studienleistungen, M.A.-Prüfung</w:t>
      </w:r>
      <w:bookmarkEnd w:id="12"/>
    </w:p>
    <w:p w14:paraId="267A0861" w14:textId="77777777" w:rsidR="00D27A68" w:rsidRPr="00D27A68" w:rsidRDefault="00D27A68" w:rsidP="00D631BE">
      <w:pPr>
        <w:pStyle w:val="Listenabsatz"/>
        <w:numPr>
          <w:ilvl w:val="0"/>
          <w:numId w:val="9"/>
        </w:numPr>
      </w:pPr>
      <w:r w:rsidRPr="00D27A68">
        <w:t xml:space="preserve">Lorem ipsum </w:t>
      </w:r>
      <w:proofErr w:type="gramStart"/>
      <w:r w:rsidRPr="00D27A68">
        <w:t>dolor sit</w:t>
      </w:r>
      <w:proofErr w:type="gramEnd"/>
      <w:r w:rsidRPr="00D27A68">
        <w:t xml:space="preserve"> amet, consectetuer adipiscing elit. Aenean commodo ligula eget dolor. Aenean </w:t>
      </w:r>
      <w:proofErr w:type="gramStart"/>
      <w:r w:rsidRPr="00D27A68">
        <w:t>massa</w:t>
      </w:r>
      <w:proofErr w:type="gramEnd"/>
      <w:r w:rsidRPr="00D27A68">
        <w:t xml:space="preserve">. Cum sociis natoque penatibus </w:t>
      </w:r>
      <w:proofErr w:type="gramStart"/>
      <w:r w:rsidRPr="00D27A68">
        <w:t>et</w:t>
      </w:r>
      <w:proofErr w:type="gramEnd"/>
      <w:r w:rsidRPr="00D27A68">
        <w:t xml:space="preserve"> magnis dis parturient montes, nascetur ridiculus mus. Donec quam felis, ultricies nec, pellentesque eu, pretium quis, sem. Nulla consequat massa quis enim. Donec pede justo, fringilla vel, aliquet </w:t>
      </w:r>
      <w:proofErr w:type="gramStart"/>
      <w:r w:rsidRPr="00D27A68">
        <w:t>nec</w:t>
      </w:r>
      <w:proofErr w:type="gramEnd"/>
      <w:r w:rsidRPr="00D27A68">
        <w:t>, vulputate eget, arcu.</w:t>
      </w:r>
    </w:p>
    <w:p w14:paraId="32A02B9C" w14:textId="77777777" w:rsidR="00D27A68" w:rsidRPr="00D27A68" w:rsidRDefault="00D27A68" w:rsidP="00D631BE">
      <w:pPr>
        <w:pStyle w:val="Listenabsatz"/>
        <w:numPr>
          <w:ilvl w:val="0"/>
          <w:numId w:val="9"/>
        </w:numPr>
      </w:pPr>
      <w:r w:rsidRPr="00D27A68">
        <w:t xml:space="preserve">In enim justo, rhoncus ut, imperdiet a, venenatis vitae, justo. </w:t>
      </w:r>
      <w:r>
        <w:t xml:space="preserve">Nullam dictum felis eu pede mollis pretium. </w:t>
      </w:r>
      <w:r w:rsidRPr="00D27A68">
        <w:t xml:space="preserve">Integer tincidunt. Cras dapibus. Vivamus elementum semper nisi. Aenean vulputate eleifend tellus. Aenean </w:t>
      </w:r>
      <w:proofErr w:type="gramStart"/>
      <w:r w:rsidRPr="00D27A68">
        <w:t>leo</w:t>
      </w:r>
      <w:proofErr w:type="gramEnd"/>
      <w:r w:rsidRPr="00D27A68">
        <w:t xml:space="preserve"> ligula, porttitor eu, consequat vitae, eleifend ac, enim. Aliquam lorem ante, dapibus in, viverra quis, feugiat a, tellus. Phasellus viverra nulla ut metus varius laoreet. Quisque rutrum.</w:t>
      </w:r>
    </w:p>
    <w:p w14:paraId="45B5C641" w14:textId="77777777" w:rsidR="00D27A68" w:rsidRPr="00D27A68" w:rsidRDefault="00D27A68" w:rsidP="00D631BE">
      <w:pPr>
        <w:pStyle w:val="Listenabsatz"/>
        <w:numPr>
          <w:ilvl w:val="0"/>
          <w:numId w:val="9"/>
        </w:numPr>
      </w:pPr>
      <w:r w:rsidRPr="00D27A68">
        <w:t xml:space="preserve">Aenean imperdiet. Etiam ultricies nisi vel augue. Curabitur ullamcorper ultricies nisi. Nam eget dui. Etiam rhoncus. Maecenas tempus, tellus eget condimentum rhoncus, </w:t>
      </w:r>
      <w:proofErr w:type="gramStart"/>
      <w:r w:rsidRPr="00D27A68">
        <w:t>sem</w:t>
      </w:r>
      <w:proofErr w:type="gramEnd"/>
      <w:r w:rsidRPr="00D27A68">
        <w:t xml:space="preserve"> quam semper libero, sit amet adipiscing sem neque sed ipsum. Nam quam nunc, blandit vel, luctus pulvinar, hendrerit id, lorem. Maecenas </w:t>
      </w:r>
      <w:proofErr w:type="gramStart"/>
      <w:r w:rsidRPr="00D27A68">
        <w:t>nec</w:t>
      </w:r>
      <w:proofErr w:type="gramEnd"/>
      <w:r w:rsidRPr="00D27A68">
        <w:t xml:space="preserve"> odio et ante tincidunt tempus. Donec vitae sapien ut libero venenatis faucibus. Nullam quis ante.</w:t>
      </w:r>
    </w:p>
    <w:p w14:paraId="6983897F" w14:textId="77777777" w:rsidR="00D27A68" w:rsidRPr="00D27A68" w:rsidRDefault="00D27A68" w:rsidP="00D631BE">
      <w:pPr>
        <w:pStyle w:val="Listenabsatz"/>
        <w:numPr>
          <w:ilvl w:val="0"/>
          <w:numId w:val="9"/>
        </w:numPr>
      </w:pPr>
      <w:r w:rsidRPr="00D27A68">
        <w:t xml:space="preserve">Etiam sit amet orci eget eros faucibus tincidunt. Duis </w:t>
      </w:r>
      <w:proofErr w:type="gramStart"/>
      <w:r w:rsidRPr="00D27A68">
        <w:t>leo</w:t>
      </w:r>
      <w:proofErr w:type="gramEnd"/>
      <w:r w:rsidRPr="00D27A68">
        <w:t xml:space="preserve">. Sed fringilla mauris sit amet nibh. Donec sodales sagittis magna. Sed consequat, </w:t>
      </w:r>
      <w:proofErr w:type="gramStart"/>
      <w:r w:rsidRPr="00D27A68">
        <w:t>leo</w:t>
      </w:r>
      <w:proofErr w:type="gramEnd"/>
      <w:r w:rsidRPr="00D27A68">
        <w:t xml:space="preserve"> eget bibendum sodales, augue velit cursus nunc, quis gravida magna mi a libero. Fusce vulputate eleifend sapien. Vestibulum </w:t>
      </w:r>
      <w:proofErr w:type="gramStart"/>
      <w:r w:rsidRPr="00D27A68">
        <w:t>purus</w:t>
      </w:r>
      <w:proofErr w:type="gramEnd"/>
      <w:r w:rsidRPr="00D27A68">
        <w:t xml:space="preserve"> quam, scelerisque ut, mollis sed, nonummy id, </w:t>
      </w:r>
      <w:r w:rsidRPr="00D27A68">
        <w:lastRenderedPageBreak/>
        <w:t>metus. Nullam accumsan lorem in dui. Cras ultricies mi eu turpis hendrerit fringilla.</w:t>
      </w:r>
    </w:p>
    <w:p w14:paraId="763EBDD3" w14:textId="77777777" w:rsidR="00D27A68" w:rsidRPr="00D27A68" w:rsidRDefault="00D27A68" w:rsidP="00D631BE">
      <w:pPr>
        <w:pStyle w:val="Listenabsatz"/>
        <w:numPr>
          <w:ilvl w:val="0"/>
          <w:numId w:val="9"/>
        </w:numPr>
      </w:pPr>
      <w:r w:rsidRPr="00D27A68">
        <w:t xml:space="preserve">Vestibulum ante ipsum primis in faucibus orci luctus </w:t>
      </w:r>
      <w:proofErr w:type="gramStart"/>
      <w:r w:rsidRPr="00D27A68">
        <w:t>et</w:t>
      </w:r>
      <w:proofErr w:type="gramEnd"/>
      <w:r w:rsidRPr="00D27A68">
        <w:t xml:space="preserve"> ultrices posuere cubilia Curae; In ac dui quis mi consectetuer lacinia. Nam pretium turpis </w:t>
      </w:r>
      <w:proofErr w:type="gramStart"/>
      <w:r w:rsidRPr="00D27A68">
        <w:t>et</w:t>
      </w:r>
      <w:proofErr w:type="gramEnd"/>
      <w:r w:rsidRPr="00D27A68">
        <w:t xml:space="preserve"> arcu. Duis arcu tortor, suscipit eget, imperdiet </w:t>
      </w:r>
      <w:proofErr w:type="gramStart"/>
      <w:r w:rsidRPr="00D27A68">
        <w:t>nec</w:t>
      </w:r>
      <w:proofErr w:type="gramEnd"/>
      <w:r w:rsidRPr="00D27A68">
        <w:t>, imperdiet iaculis, ipsum. Sed aliquam ultrices mauris. Integer ante arcu, accumsan a, consectetuer eget, posuere ut, mauris. Praesent adipiscing. Phasellus ullamcorper ipsum rutrum nunc. Nunc nonummy metus.</w:t>
      </w:r>
    </w:p>
    <w:p w14:paraId="60054F0C" w14:textId="77777777" w:rsidR="00D27A68" w:rsidRPr="00D27A68" w:rsidRDefault="00D27A68" w:rsidP="00D631BE">
      <w:pPr>
        <w:pStyle w:val="Listenabsatz"/>
        <w:numPr>
          <w:ilvl w:val="0"/>
          <w:numId w:val="9"/>
        </w:numPr>
      </w:pPr>
      <w:r w:rsidRPr="00D27A68">
        <w:t xml:space="preserve">Vestibulum volutpat pretium libero. Cras id dui. Aenean ut eros </w:t>
      </w:r>
      <w:proofErr w:type="gramStart"/>
      <w:r w:rsidRPr="00D27A68">
        <w:t>et</w:t>
      </w:r>
      <w:proofErr w:type="gramEnd"/>
      <w:r w:rsidRPr="00D27A68">
        <w:t xml:space="preserve"> nisl sagittis vestibulum. Nullam nulla eros, ultricies sit amet, nonummy id, imperdiet feugiat, pede. Sed lectus. Donec mollis hendrerit risus. Phasellus </w:t>
      </w:r>
      <w:proofErr w:type="gramStart"/>
      <w:r w:rsidRPr="00D27A68">
        <w:t>nec</w:t>
      </w:r>
      <w:proofErr w:type="gramEnd"/>
      <w:r w:rsidRPr="00D27A68">
        <w:t xml:space="preserve"> sem in justo pellentesque facilisis. Etiam imperdiet imperdiet orci. Nunc </w:t>
      </w:r>
      <w:proofErr w:type="gramStart"/>
      <w:r w:rsidRPr="00D27A68">
        <w:t>nec</w:t>
      </w:r>
      <w:proofErr w:type="gramEnd"/>
      <w:r w:rsidRPr="00D27A68">
        <w:t xml:space="preserve"> neque. Phasellus </w:t>
      </w:r>
      <w:proofErr w:type="gramStart"/>
      <w:r w:rsidRPr="00D27A68">
        <w:t>leo</w:t>
      </w:r>
      <w:proofErr w:type="gramEnd"/>
      <w:r w:rsidRPr="00D27A68">
        <w:t xml:space="preserve"> dolor, tempus non, auctor et, hendrerit quis, nisi. Curabitur ligula sapien, tincidunt non, euismod vitae, posuere imperdiet, </w:t>
      </w:r>
      <w:proofErr w:type="gramStart"/>
      <w:r w:rsidRPr="00D27A68">
        <w:t>leo</w:t>
      </w:r>
      <w:proofErr w:type="gramEnd"/>
      <w:r w:rsidRPr="00D27A68">
        <w:t xml:space="preserve">. Maecenas malesuada. Praesent congue erat at </w:t>
      </w:r>
      <w:proofErr w:type="gramStart"/>
      <w:r w:rsidRPr="00D27A68">
        <w:t>massa</w:t>
      </w:r>
      <w:proofErr w:type="gramEnd"/>
      <w:r w:rsidRPr="00D27A68">
        <w:t xml:space="preserve">. Sed cursus turpis vitae tortor. </w:t>
      </w:r>
      <w:r>
        <w:t>Donec posuere vulputate arcu.</w:t>
      </w:r>
    </w:p>
    <w:p w14:paraId="5F9B99EA" w14:textId="77777777" w:rsidR="005F5574" w:rsidRDefault="005F5574" w:rsidP="005F5574">
      <w:pPr>
        <w:pStyle w:val="berschrift1"/>
      </w:pPr>
      <w:bookmarkStart w:id="13" w:name="_Toc271780878"/>
      <w:r>
        <w:t xml:space="preserve">§ 10 </w:t>
      </w:r>
      <w:r w:rsidRPr="005F5574">
        <w:t>Kreditpunkte</w:t>
      </w:r>
      <w:r>
        <w:t xml:space="preserve"> und Kreditierung von Veranstal</w:t>
      </w:r>
      <w:r w:rsidRPr="005F5574">
        <w:t>tungen</w:t>
      </w:r>
      <w:bookmarkEnd w:id="13"/>
    </w:p>
    <w:p w14:paraId="150A291F" w14:textId="77777777" w:rsidR="00D27A68" w:rsidRPr="00D27A68" w:rsidRDefault="00D27A68" w:rsidP="00D631BE">
      <w:pPr>
        <w:pStyle w:val="Listenabsatz"/>
        <w:numPr>
          <w:ilvl w:val="0"/>
          <w:numId w:val="10"/>
        </w:numPr>
      </w:pPr>
      <w:r w:rsidRPr="00D27A68">
        <w:t xml:space="preserve">Lorem ipsum </w:t>
      </w:r>
      <w:proofErr w:type="gramStart"/>
      <w:r w:rsidRPr="00D27A68">
        <w:t>dolor sit</w:t>
      </w:r>
      <w:proofErr w:type="gramEnd"/>
      <w:r w:rsidRPr="00D27A68">
        <w:t xml:space="preserve"> amet, consectetuer adipiscing elit. Aenean commodo ligula eget dolor. Aenean </w:t>
      </w:r>
      <w:proofErr w:type="gramStart"/>
      <w:r w:rsidRPr="00D27A68">
        <w:t>massa</w:t>
      </w:r>
      <w:proofErr w:type="gramEnd"/>
      <w:r w:rsidRPr="00D27A68">
        <w:t xml:space="preserve">. Cum sociis natoque penatibus </w:t>
      </w:r>
      <w:proofErr w:type="gramStart"/>
      <w:r w:rsidRPr="00D27A68">
        <w:t>et</w:t>
      </w:r>
      <w:proofErr w:type="gramEnd"/>
      <w:r w:rsidRPr="00D27A68">
        <w:t xml:space="preserve"> magnis dis parturient montes, nascetur ridiculus mus. Donec quam felis, ultricies nec, pellentesque eu, pretium quis, sem. Nulla consequat massa quis enim. Donec pede justo, fringilla vel, aliquet </w:t>
      </w:r>
      <w:proofErr w:type="gramStart"/>
      <w:r w:rsidRPr="00D27A68">
        <w:t>nec</w:t>
      </w:r>
      <w:proofErr w:type="gramEnd"/>
      <w:r w:rsidRPr="00D27A68">
        <w:t>, vulputate eget, arcu.</w:t>
      </w:r>
    </w:p>
    <w:p w14:paraId="41D83D23" w14:textId="77777777" w:rsidR="00D27A68" w:rsidRPr="00D27A68" w:rsidRDefault="00D27A68" w:rsidP="00D631BE">
      <w:pPr>
        <w:pStyle w:val="Listenabsatz"/>
        <w:numPr>
          <w:ilvl w:val="0"/>
          <w:numId w:val="10"/>
        </w:numPr>
      </w:pPr>
      <w:r w:rsidRPr="00D27A68">
        <w:t xml:space="preserve">In enim justo, rhoncus ut, imperdiet a, venenatis vitae, justo. </w:t>
      </w:r>
      <w:r>
        <w:t xml:space="preserve">Nullam dictum felis eu pede mollis pretium. </w:t>
      </w:r>
      <w:r w:rsidRPr="00D27A68">
        <w:t xml:space="preserve">Integer tincidunt. Cras dapibus. Vivamus elementum semper nisi. Aenean vulputate eleifend tellus. Aenean </w:t>
      </w:r>
      <w:proofErr w:type="gramStart"/>
      <w:r w:rsidRPr="00D27A68">
        <w:t>leo</w:t>
      </w:r>
      <w:proofErr w:type="gramEnd"/>
      <w:r w:rsidRPr="00D27A68">
        <w:t xml:space="preserve"> ligula, porttitor eu, consequat vitae, eleifend ac, enim. Aliquam lorem ante, dapibus in, viverra quis, feugiat a, tellus. Phasellus viverra nulla ut metus varius laoreet. Quisque rutrum.</w:t>
      </w:r>
    </w:p>
    <w:p w14:paraId="1FAE4E5E" w14:textId="77777777" w:rsidR="00D27A68" w:rsidRPr="00D27A68" w:rsidRDefault="00D27A68" w:rsidP="00D631BE">
      <w:pPr>
        <w:pStyle w:val="Listenabsatz"/>
        <w:numPr>
          <w:ilvl w:val="0"/>
          <w:numId w:val="10"/>
        </w:numPr>
      </w:pPr>
      <w:r w:rsidRPr="00D27A68">
        <w:t xml:space="preserve">Aenean imperdiet. Etiam ultricies nisi vel augue. Curabitur ullamcorper ultricies nisi. Nam eget dui. Etiam rhoncus. Maecenas tempus, tellus eget condimentum rhoncus, </w:t>
      </w:r>
      <w:proofErr w:type="gramStart"/>
      <w:r w:rsidRPr="00D27A68">
        <w:t>sem</w:t>
      </w:r>
      <w:proofErr w:type="gramEnd"/>
      <w:r w:rsidRPr="00D27A68">
        <w:t xml:space="preserve"> quam semper libero, sit amet adipiscing sem neque sed ipsum. Nam quam nunc, blandit vel, luctus pulvinar, hendrerit id, lorem. Maecenas </w:t>
      </w:r>
      <w:proofErr w:type="gramStart"/>
      <w:r w:rsidRPr="00D27A68">
        <w:t>nec</w:t>
      </w:r>
      <w:proofErr w:type="gramEnd"/>
      <w:r w:rsidRPr="00D27A68">
        <w:t xml:space="preserve"> odio et ante tincidunt tempus. Donec vitae sapien ut libero venenatis faucibus. Nullam quis ante.</w:t>
      </w:r>
    </w:p>
    <w:p w14:paraId="7D014024" w14:textId="77777777" w:rsidR="00D27A68" w:rsidRPr="00D27A68" w:rsidRDefault="00D27A68" w:rsidP="00D631BE">
      <w:pPr>
        <w:pStyle w:val="Listenabsatz"/>
        <w:numPr>
          <w:ilvl w:val="0"/>
          <w:numId w:val="10"/>
        </w:numPr>
      </w:pPr>
      <w:r w:rsidRPr="00D27A68">
        <w:t xml:space="preserve">Etiam sit amet orci eget eros faucibus tincidunt. Duis </w:t>
      </w:r>
      <w:proofErr w:type="gramStart"/>
      <w:r w:rsidRPr="00D27A68">
        <w:t>leo</w:t>
      </w:r>
      <w:proofErr w:type="gramEnd"/>
      <w:r w:rsidRPr="00D27A68">
        <w:t xml:space="preserve">. Sed fringilla mauris sit amet nibh. Donec sodales sagittis magna. Sed consequat, </w:t>
      </w:r>
      <w:proofErr w:type="gramStart"/>
      <w:r w:rsidRPr="00D27A68">
        <w:t>leo</w:t>
      </w:r>
      <w:proofErr w:type="gramEnd"/>
      <w:r w:rsidRPr="00D27A68">
        <w:t xml:space="preserve"> eget bibendum sodales, augue velit cursus nunc, quis gravida magna mi a libero. Fusce vulputate eleifend sapien. Vestibulum </w:t>
      </w:r>
      <w:proofErr w:type="gramStart"/>
      <w:r w:rsidRPr="00D27A68">
        <w:t>purus</w:t>
      </w:r>
      <w:proofErr w:type="gramEnd"/>
      <w:r w:rsidRPr="00D27A68">
        <w:t xml:space="preserve"> quam, scelerisque ut, mollis sed, nonummy id, metus. Nullam accumsan lorem in dui. Cras ultricies mi eu turpis hendrerit fringilla.</w:t>
      </w:r>
    </w:p>
    <w:p w14:paraId="340696AC" w14:textId="77777777" w:rsidR="00D27A68" w:rsidRPr="00D27A68" w:rsidRDefault="00D27A68" w:rsidP="00D631BE">
      <w:pPr>
        <w:pStyle w:val="Listenabsatz"/>
        <w:numPr>
          <w:ilvl w:val="0"/>
          <w:numId w:val="10"/>
        </w:numPr>
      </w:pPr>
      <w:r w:rsidRPr="00D27A68">
        <w:lastRenderedPageBreak/>
        <w:t xml:space="preserve">Vestibulum ante ipsum primis in faucibus orci luctus </w:t>
      </w:r>
      <w:proofErr w:type="gramStart"/>
      <w:r w:rsidRPr="00D27A68">
        <w:t>et</w:t>
      </w:r>
      <w:proofErr w:type="gramEnd"/>
      <w:r w:rsidRPr="00D27A68">
        <w:t xml:space="preserve"> ultrices posuere cubilia Curae; In ac dui quis mi consectetuer lacinia. Nam pretium turpis </w:t>
      </w:r>
      <w:proofErr w:type="gramStart"/>
      <w:r w:rsidRPr="00D27A68">
        <w:t>et</w:t>
      </w:r>
      <w:proofErr w:type="gramEnd"/>
      <w:r w:rsidRPr="00D27A68">
        <w:t xml:space="preserve"> arcu. Duis arcu tortor, suscipit eget, imperdiet </w:t>
      </w:r>
      <w:proofErr w:type="gramStart"/>
      <w:r w:rsidRPr="00D27A68">
        <w:t>nec</w:t>
      </w:r>
      <w:proofErr w:type="gramEnd"/>
      <w:r w:rsidRPr="00D27A68">
        <w:t>, imperdiet iaculis, ipsum. Sed aliquam ultrices mauris. Integer ante arcu, accumsan a, consectetuer eget, posuere ut, mauris. Praesent adipiscing. Phasellus ullamcorper ipsum rutrum nunc. Nunc nonummy metus.</w:t>
      </w:r>
    </w:p>
    <w:p w14:paraId="7BCF060B" w14:textId="77777777" w:rsidR="00D27A68" w:rsidRPr="00D27A68" w:rsidRDefault="00D27A68" w:rsidP="00D631BE">
      <w:pPr>
        <w:pStyle w:val="Listenabsatz"/>
        <w:numPr>
          <w:ilvl w:val="0"/>
          <w:numId w:val="10"/>
        </w:numPr>
      </w:pPr>
      <w:r w:rsidRPr="00D27A68">
        <w:t xml:space="preserve">Vestibulum volutpat pretium libero. Cras id dui. Aenean ut eros </w:t>
      </w:r>
      <w:proofErr w:type="gramStart"/>
      <w:r w:rsidRPr="00D27A68">
        <w:t>et</w:t>
      </w:r>
      <w:proofErr w:type="gramEnd"/>
      <w:r w:rsidRPr="00D27A68">
        <w:t xml:space="preserve"> nisl sagittis vestibulum. Nullam nulla eros, ultricies sit amet, nonummy id, imperdiet feugiat, pede. Sed lectus. Donec mollis hendrerit risus. Phasellus </w:t>
      </w:r>
      <w:proofErr w:type="gramStart"/>
      <w:r w:rsidRPr="00D27A68">
        <w:t>nec</w:t>
      </w:r>
      <w:proofErr w:type="gramEnd"/>
      <w:r w:rsidRPr="00D27A68">
        <w:t xml:space="preserve"> sem in justo pellentesque facilisis. Etiam imperdiet imperdiet orci. Nunc </w:t>
      </w:r>
      <w:proofErr w:type="gramStart"/>
      <w:r w:rsidRPr="00D27A68">
        <w:t>nec</w:t>
      </w:r>
      <w:proofErr w:type="gramEnd"/>
      <w:r w:rsidRPr="00D27A68">
        <w:t xml:space="preserve"> neque. Phasellus </w:t>
      </w:r>
      <w:proofErr w:type="gramStart"/>
      <w:r w:rsidRPr="00D27A68">
        <w:t>leo</w:t>
      </w:r>
      <w:proofErr w:type="gramEnd"/>
      <w:r w:rsidRPr="00D27A68">
        <w:t xml:space="preserve"> dolor, tempus non, auctor et, hendrerit quis, nisi. Curabitur ligula sapien, tincidunt non, euismod vitae, posuere imperdiet, </w:t>
      </w:r>
      <w:proofErr w:type="gramStart"/>
      <w:r w:rsidRPr="00D27A68">
        <w:t>leo</w:t>
      </w:r>
      <w:proofErr w:type="gramEnd"/>
      <w:r w:rsidRPr="00D27A68">
        <w:t xml:space="preserve">. Maecenas malesuada. Praesent congue erat at </w:t>
      </w:r>
      <w:proofErr w:type="gramStart"/>
      <w:r w:rsidRPr="00D27A68">
        <w:t>massa</w:t>
      </w:r>
      <w:proofErr w:type="gramEnd"/>
      <w:r w:rsidRPr="00D27A68">
        <w:t xml:space="preserve">. Sed cursus turpis vitae tortor. </w:t>
      </w:r>
      <w:r>
        <w:t>Donec posuere vulputate arcu.</w:t>
      </w:r>
    </w:p>
    <w:p w14:paraId="30D39B97" w14:textId="165AF8DB" w:rsidR="009B2748" w:rsidRDefault="009B2748" w:rsidP="009B2748">
      <w:pPr>
        <w:pStyle w:val="berschrift1"/>
      </w:pPr>
      <w:bookmarkStart w:id="14" w:name="_Toc271780879"/>
      <w:r>
        <w:t xml:space="preserve">§ 11 </w:t>
      </w:r>
      <w:r>
        <w:t>Übergangsbestimmungen</w:t>
      </w:r>
      <w:bookmarkEnd w:id="14"/>
    </w:p>
    <w:p w14:paraId="61EEE1E7" w14:textId="77777777" w:rsidR="00D27A68" w:rsidRPr="00D27A68" w:rsidRDefault="00D27A68" w:rsidP="00D631BE">
      <w:pPr>
        <w:pStyle w:val="Listenabsatz"/>
        <w:numPr>
          <w:ilvl w:val="0"/>
          <w:numId w:val="11"/>
        </w:numPr>
      </w:pPr>
      <w:r w:rsidRPr="00D27A68">
        <w:t xml:space="preserve">Lorem ipsum </w:t>
      </w:r>
      <w:proofErr w:type="gramStart"/>
      <w:r w:rsidRPr="00D27A68">
        <w:t>dolor sit</w:t>
      </w:r>
      <w:proofErr w:type="gramEnd"/>
      <w:r w:rsidRPr="00D27A68">
        <w:t xml:space="preserve"> amet, consectetuer adipiscing elit. Aenean commodo ligula eget dolor. Aenean </w:t>
      </w:r>
      <w:proofErr w:type="gramStart"/>
      <w:r w:rsidRPr="00D27A68">
        <w:t>massa</w:t>
      </w:r>
      <w:proofErr w:type="gramEnd"/>
      <w:r w:rsidRPr="00D27A68">
        <w:t xml:space="preserve">. Cum sociis natoque penatibus </w:t>
      </w:r>
      <w:proofErr w:type="gramStart"/>
      <w:r w:rsidRPr="00D27A68">
        <w:t>et</w:t>
      </w:r>
      <w:proofErr w:type="gramEnd"/>
      <w:r w:rsidRPr="00D27A68">
        <w:t xml:space="preserve"> magnis dis parturient montes, nascetur ridiculus mus. Donec quam felis, ultricies nec, pellentesque eu, pretium quis, sem. Nulla consequat massa quis enim. Donec pede justo, fringilla vel, aliquet </w:t>
      </w:r>
      <w:proofErr w:type="gramStart"/>
      <w:r w:rsidRPr="00D27A68">
        <w:t>nec</w:t>
      </w:r>
      <w:proofErr w:type="gramEnd"/>
      <w:r w:rsidRPr="00D27A68">
        <w:t>, vulputate eget, arcu.</w:t>
      </w:r>
    </w:p>
    <w:p w14:paraId="245D4E29" w14:textId="77777777" w:rsidR="00D27A68" w:rsidRPr="00D27A68" w:rsidRDefault="00D27A68" w:rsidP="00D631BE">
      <w:pPr>
        <w:pStyle w:val="Listenabsatz"/>
        <w:numPr>
          <w:ilvl w:val="0"/>
          <w:numId w:val="11"/>
        </w:numPr>
      </w:pPr>
      <w:r w:rsidRPr="00D27A68">
        <w:t xml:space="preserve">In enim justo, rhoncus ut, imperdiet a, venenatis vitae, justo. </w:t>
      </w:r>
      <w:r>
        <w:t xml:space="preserve">Nullam dictum felis eu pede mollis pretium. </w:t>
      </w:r>
      <w:r w:rsidRPr="00D27A68">
        <w:t xml:space="preserve">Integer tincidunt. Cras dapibus. Vivamus elementum semper nisi. Aenean vulputate eleifend tellus. Aenean </w:t>
      </w:r>
      <w:proofErr w:type="gramStart"/>
      <w:r w:rsidRPr="00D27A68">
        <w:t>leo</w:t>
      </w:r>
      <w:proofErr w:type="gramEnd"/>
      <w:r w:rsidRPr="00D27A68">
        <w:t xml:space="preserve"> ligula, porttitor eu, consequat vitae, eleifend ac, enim. Aliquam lorem ante, dapibus in, viverra quis, feugiat a, tellus. Phasellus viverra nulla ut metus varius laoreet. Quisque rutrum.</w:t>
      </w:r>
    </w:p>
    <w:p w14:paraId="2A8C3C4F" w14:textId="77777777" w:rsidR="00D27A68" w:rsidRPr="00D27A68" w:rsidRDefault="00D27A68" w:rsidP="00D631BE">
      <w:pPr>
        <w:pStyle w:val="Listenabsatz"/>
        <w:numPr>
          <w:ilvl w:val="0"/>
          <w:numId w:val="11"/>
        </w:numPr>
      </w:pPr>
      <w:r w:rsidRPr="00D27A68">
        <w:t xml:space="preserve">Aenean imperdiet. Etiam ultricies nisi vel augue. Curabitur ullamcorper ultricies nisi. Nam eget dui. Etiam rhoncus. Maecenas tempus, tellus eget condimentum rhoncus, </w:t>
      </w:r>
      <w:proofErr w:type="gramStart"/>
      <w:r w:rsidRPr="00D27A68">
        <w:t>sem</w:t>
      </w:r>
      <w:proofErr w:type="gramEnd"/>
      <w:r w:rsidRPr="00D27A68">
        <w:t xml:space="preserve"> quam semper libero, sit amet adipiscing sem neque sed ipsum. Nam quam nunc, blandit vel, luctus pulvinar, hendrerit id, lorem. Maecenas </w:t>
      </w:r>
      <w:proofErr w:type="gramStart"/>
      <w:r w:rsidRPr="00D27A68">
        <w:t>nec</w:t>
      </w:r>
      <w:proofErr w:type="gramEnd"/>
      <w:r w:rsidRPr="00D27A68">
        <w:t xml:space="preserve"> odio et ante tincidunt tempus. Donec vitae sapien ut libero venenatis faucibus. Nullam quis ante.</w:t>
      </w:r>
    </w:p>
    <w:p w14:paraId="60F26C21" w14:textId="77777777" w:rsidR="00D27A68" w:rsidRPr="00D27A68" w:rsidRDefault="00D27A68" w:rsidP="00D631BE">
      <w:pPr>
        <w:pStyle w:val="Listenabsatz"/>
        <w:numPr>
          <w:ilvl w:val="0"/>
          <w:numId w:val="11"/>
        </w:numPr>
      </w:pPr>
      <w:r w:rsidRPr="00D27A68">
        <w:t xml:space="preserve">Etiam sit amet orci eget eros faucibus tincidunt. Duis </w:t>
      </w:r>
      <w:proofErr w:type="gramStart"/>
      <w:r w:rsidRPr="00D27A68">
        <w:t>leo</w:t>
      </w:r>
      <w:proofErr w:type="gramEnd"/>
      <w:r w:rsidRPr="00D27A68">
        <w:t xml:space="preserve">. Sed fringilla mauris sit amet nibh. Donec sodales sagittis magna. Sed consequat, </w:t>
      </w:r>
      <w:proofErr w:type="gramStart"/>
      <w:r w:rsidRPr="00D27A68">
        <w:t>leo</w:t>
      </w:r>
      <w:proofErr w:type="gramEnd"/>
      <w:r w:rsidRPr="00D27A68">
        <w:t xml:space="preserve"> eget bibendum sodales, augue velit cursus nunc, quis gravida magna mi a libero. Fusce vulputate eleifend sapien. Vestibulum </w:t>
      </w:r>
      <w:proofErr w:type="gramStart"/>
      <w:r w:rsidRPr="00D27A68">
        <w:t>purus</w:t>
      </w:r>
      <w:proofErr w:type="gramEnd"/>
      <w:r w:rsidRPr="00D27A68">
        <w:t xml:space="preserve"> quam, scelerisque ut, mollis sed, nonummy id, metus. Nullam accumsan lorem in dui. Cras ultricies mi eu turpis hendrerit fringilla.</w:t>
      </w:r>
    </w:p>
    <w:p w14:paraId="4F2B0820" w14:textId="77777777" w:rsidR="00D27A68" w:rsidRPr="00D27A68" w:rsidRDefault="00D27A68" w:rsidP="00D631BE">
      <w:pPr>
        <w:pStyle w:val="Listenabsatz"/>
        <w:numPr>
          <w:ilvl w:val="0"/>
          <w:numId w:val="11"/>
        </w:numPr>
      </w:pPr>
      <w:r w:rsidRPr="00D27A68">
        <w:t xml:space="preserve">Vestibulum ante ipsum primis in faucibus orci luctus </w:t>
      </w:r>
      <w:proofErr w:type="gramStart"/>
      <w:r w:rsidRPr="00D27A68">
        <w:t>et</w:t>
      </w:r>
      <w:proofErr w:type="gramEnd"/>
      <w:r w:rsidRPr="00D27A68">
        <w:t xml:space="preserve"> ultrices posuere cubilia Curae; In ac dui quis mi consectetuer lacinia. Nam pretium turpis </w:t>
      </w:r>
      <w:proofErr w:type="gramStart"/>
      <w:r w:rsidRPr="00D27A68">
        <w:lastRenderedPageBreak/>
        <w:t>et</w:t>
      </w:r>
      <w:proofErr w:type="gramEnd"/>
      <w:r w:rsidRPr="00D27A68">
        <w:t xml:space="preserve"> arcu. Duis arcu tortor, suscipit eget, imperdiet </w:t>
      </w:r>
      <w:proofErr w:type="gramStart"/>
      <w:r w:rsidRPr="00D27A68">
        <w:t>nec</w:t>
      </w:r>
      <w:proofErr w:type="gramEnd"/>
      <w:r w:rsidRPr="00D27A68">
        <w:t>, imperdiet iaculis, ipsum. Sed aliquam ultrices mauris. Integer ante arcu, accumsan a, consectetuer eget, posuere ut, mauris. Praesent adipiscing. Phasellus ullamcorper ipsum rutrum nunc. Nunc nonummy metus.</w:t>
      </w:r>
    </w:p>
    <w:p w14:paraId="40E3A12C" w14:textId="0CF746A6" w:rsidR="00D27A68" w:rsidRPr="00D27A68" w:rsidRDefault="00D27A68" w:rsidP="00D631BE">
      <w:pPr>
        <w:pStyle w:val="Listenabsatz"/>
        <w:numPr>
          <w:ilvl w:val="0"/>
          <w:numId w:val="11"/>
        </w:numPr>
      </w:pPr>
      <w:r w:rsidRPr="00D27A68">
        <w:t xml:space="preserve">Vestibulum volutpat pretium libero. Cras id dui. Aenean ut eros </w:t>
      </w:r>
      <w:proofErr w:type="gramStart"/>
      <w:r w:rsidRPr="00D27A68">
        <w:t>et</w:t>
      </w:r>
      <w:proofErr w:type="gramEnd"/>
      <w:r w:rsidRPr="00D27A68">
        <w:t xml:space="preserve"> nisl sagittis vestibulum. Nullam nulla eros, ultricies sit amet, nonummy id, imperdiet feugiat, pede. Sed lectus. Donec mollis hendrerit risus. Phasellus </w:t>
      </w:r>
      <w:proofErr w:type="gramStart"/>
      <w:r w:rsidRPr="00D27A68">
        <w:t>nec</w:t>
      </w:r>
      <w:proofErr w:type="gramEnd"/>
      <w:r w:rsidRPr="00D27A68">
        <w:t xml:space="preserve"> sem in justo pellentesque facilisis. Etiam imperdiet imperdiet orci. Nunc </w:t>
      </w:r>
      <w:proofErr w:type="gramStart"/>
      <w:r w:rsidRPr="00D27A68">
        <w:t>nec</w:t>
      </w:r>
      <w:proofErr w:type="gramEnd"/>
      <w:r w:rsidRPr="00D27A68">
        <w:t xml:space="preserve"> neque. Phasellus </w:t>
      </w:r>
      <w:proofErr w:type="gramStart"/>
      <w:r w:rsidRPr="00D27A68">
        <w:t>leo</w:t>
      </w:r>
      <w:proofErr w:type="gramEnd"/>
      <w:r w:rsidRPr="00D27A68">
        <w:t xml:space="preserve"> dolor, tempus non, auctor et, hendrerit quis, nisi. Curabitur ligula sapien, tincidunt non, euismod vitae, posuere imperdiet, </w:t>
      </w:r>
      <w:proofErr w:type="gramStart"/>
      <w:r w:rsidRPr="00D27A68">
        <w:t>leo</w:t>
      </w:r>
      <w:proofErr w:type="gramEnd"/>
      <w:r w:rsidRPr="00D27A68">
        <w:t xml:space="preserve">. Maecenas malesuada. Praesent congue erat at </w:t>
      </w:r>
      <w:proofErr w:type="gramStart"/>
      <w:r w:rsidRPr="00D27A68">
        <w:t>massa</w:t>
      </w:r>
      <w:proofErr w:type="gramEnd"/>
      <w:r w:rsidRPr="00D27A68">
        <w:t xml:space="preserve">. Sed cursus turpis vitae tortor. </w:t>
      </w:r>
      <w:r>
        <w:t>Donec posuere vulputate arcu.</w:t>
      </w:r>
    </w:p>
    <w:p w14:paraId="04F9166D" w14:textId="1C60B3C4" w:rsidR="009B2748" w:rsidRDefault="00671A1B" w:rsidP="009B2748">
      <w:pPr>
        <w:pStyle w:val="berschrift1"/>
      </w:pPr>
      <w:bookmarkStart w:id="15" w:name="_Toc271780880"/>
      <w:r>
        <w:t xml:space="preserve">§ 12 </w:t>
      </w:r>
      <w:r w:rsidR="009B2748">
        <w:t>Inkrafttreten</w:t>
      </w:r>
      <w:bookmarkEnd w:id="15"/>
    </w:p>
    <w:p w14:paraId="09A2EFF9" w14:textId="77777777" w:rsidR="00D27A68" w:rsidRPr="00D27A68" w:rsidRDefault="00D27A68" w:rsidP="00D631BE">
      <w:pPr>
        <w:pStyle w:val="Listenabsatz"/>
        <w:numPr>
          <w:ilvl w:val="0"/>
          <w:numId w:val="12"/>
        </w:numPr>
      </w:pPr>
      <w:r w:rsidRPr="00D27A68">
        <w:t xml:space="preserve">Lorem ipsum </w:t>
      </w:r>
      <w:proofErr w:type="gramStart"/>
      <w:r w:rsidRPr="00D27A68">
        <w:t>dolor sit</w:t>
      </w:r>
      <w:proofErr w:type="gramEnd"/>
      <w:r w:rsidRPr="00D27A68">
        <w:t xml:space="preserve"> amet, consectetuer adipiscing elit. Aenean commodo ligula eget dolor. Aenean </w:t>
      </w:r>
      <w:proofErr w:type="gramStart"/>
      <w:r w:rsidRPr="00D27A68">
        <w:t>massa</w:t>
      </w:r>
      <w:proofErr w:type="gramEnd"/>
      <w:r w:rsidRPr="00D27A68">
        <w:t xml:space="preserve">. Cum sociis natoque penatibus </w:t>
      </w:r>
      <w:proofErr w:type="gramStart"/>
      <w:r w:rsidRPr="00D27A68">
        <w:t>et</w:t>
      </w:r>
      <w:proofErr w:type="gramEnd"/>
      <w:r w:rsidRPr="00D27A68">
        <w:t xml:space="preserve"> magnis dis parturient montes, nascetur ridiculus mus. Donec quam felis, ultricies nec, pellentesque eu, pretium quis, sem. Nulla consequat massa quis enim. Donec pede justo, fringilla vel, aliquet </w:t>
      </w:r>
      <w:proofErr w:type="gramStart"/>
      <w:r w:rsidRPr="00D27A68">
        <w:t>nec</w:t>
      </w:r>
      <w:proofErr w:type="gramEnd"/>
      <w:r w:rsidRPr="00D27A68">
        <w:t>, vulputate eget, arcu.</w:t>
      </w:r>
    </w:p>
    <w:p w14:paraId="4ADCEC83" w14:textId="77777777" w:rsidR="00D27A68" w:rsidRPr="00D27A68" w:rsidRDefault="00D27A68" w:rsidP="00D631BE">
      <w:pPr>
        <w:pStyle w:val="Listenabsatz"/>
        <w:numPr>
          <w:ilvl w:val="0"/>
          <w:numId w:val="12"/>
        </w:numPr>
      </w:pPr>
      <w:r w:rsidRPr="00D27A68">
        <w:t xml:space="preserve">In enim justo, rhoncus ut, imperdiet a, venenatis vitae, justo. </w:t>
      </w:r>
      <w:r>
        <w:t xml:space="preserve">Nullam dictum felis eu pede mollis pretium. </w:t>
      </w:r>
      <w:r w:rsidRPr="00D27A68">
        <w:t xml:space="preserve">Integer tincidunt. Cras dapibus. Vivamus elementum semper nisi. Aenean vulputate eleifend tellus. Aenean </w:t>
      </w:r>
      <w:proofErr w:type="gramStart"/>
      <w:r w:rsidRPr="00D27A68">
        <w:t>leo</w:t>
      </w:r>
      <w:proofErr w:type="gramEnd"/>
      <w:r w:rsidRPr="00D27A68">
        <w:t xml:space="preserve"> ligula, porttitor eu, consequat vitae, eleifend ac, enim. Aliquam lorem ante, dapibus in, viverra quis, feugiat a, tellus. Phasellus viverra nulla ut metus varius laoreet. Quisque rutrum.</w:t>
      </w:r>
    </w:p>
    <w:p w14:paraId="186A3B41" w14:textId="77777777" w:rsidR="00D27A68" w:rsidRPr="00D27A68" w:rsidRDefault="00D27A68" w:rsidP="00D631BE">
      <w:pPr>
        <w:pStyle w:val="Listenabsatz"/>
        <w:numPr>
          <w:ilvl w:val="0"/>
          <w:numId w:val="12"/>
        </w:numPr>
      </w:pPr>
      <w:r w:rsidRPr="00D27A68">
        <w:t xml:space="preserve">Aenean imperdiet. Etiam ultricies nisi vel augue. Curabitur ullamcorper ultricies nisi. Nam eget dui. Etiam rhoncus. Maecenas tempus, tellus eget condimentum rhoncus, </w:t>
      </w:r>
      <w:proofErr w:type="gramStart"/>
      <w:r w:rsidRPr="00D27A68">
        <w:t>sem</w:t>
      </w:r>
      <w:proofErr w:type="gramEnd"/>
      <w:r w:rsidRPr="00D27A68">
        <w:t xml:space="preserve"> quam semper libero, sit amet adipiscing sem neque sed ipsum. Nam quam nunc, blandit vel, luctus pulvinar, hendrerit id, lorem. Maecenas </w:t>
      </w:r>
      <w:proofErr w:type="gramStart"/>
      <w:r w:rsidRPr="00D27A68">
        <w:t>nec</w:t>
      </w:r>
      <w:proofErr w:type="gramEnd"/>
      <w:r w:rsidRPr="00D27A68">
        <w:t xml:space="preserve"> odio et ante tincidunt tempus. Donec vitae sapien ut libero venenatis faucibus. Nullam quis ante.</w:t>
      </w:r>
    </w:p>
    <w:p w14:paraId="3E6FE20A" w14:textId="77777777" w:rsidR="00D27A68" w:rsidRPr="00D27A68" w:rsidRDefault="00D27A68" w:rsidP="00D631BE">
      <w:pPr>
        <w:pStyle w:val="Listenabsatz"/>
        <w:numPr>
          <w:ilvl w:val="0"/>
          <w:numId w:val="12"/>
        </w:numPr>
      </w:pPr>
      <w:r w:rsidRPr="00D27A68">
        <w:t xml:space="preserve">Etiam sit amet orci eget eros faucibus tincidunt. Duis </w:t>
      </w:r>
      <w:proofErr w:type="gramStart"/>
      <w:r w:rsidRPr="00D27A68">
        <w:t>leo</w:t>
      </w:r>
      <w:proofErr w:type="gramEnd"/>
      <w:r w:rsidRPr="00D27A68">
        <w:t xml:space="preserve">. Sed fringilla mauris sit amet nibh. Donec sodales sagittis magna. Sed consequat, </w:t>
      </w:r>
      <w:proofErr w:type="gramStart"/>
      <w:r w:rsidRPr="00D27A68">
        <w:t>leo</w:t>
      </w:r>
      <w:proofErr w:type="gramEnd"/>
      <w:r w:rsidRPr="00D27A68">
        <w:t xml:space="preserve"> eget bibendum sodales, augue velit cursus nunc, quis gravida magna mi a libero. Fusce vulputate eleifend sapien. Vestibulum </w:t>
      </w:r>
      <w:proofErr w:type="gramStart"/>
      <w:r w:rsidRPr="00D27A68">
        <w:t>purus</w:t>
      </w:r>
      <w:proofErr w:type="gramEnd"/>
      <w:r w:rsidRPr="00D27A68">
        <w:t xml:space="preserve"> quam, scelerisque ut, mollis sed, nonummy id, metus. Nullam accumsan lorem in dui. Cras ultricies mi eu turpis hendrerit fringilla.</w:t>
      </w:r>
    </w:p>
    <w:p w14:paraId="653F60AA" w14:textId="77777777" w:rsidR="00D27A68" w:rsidRPr="00D27A68" w:rsidRDefault="00D27A68" w:rsidP="00D631BE">
      <w:pPr>
        <w:pStyle w:val="Listenabsatz"/>
        <w:numPr>
          <w:ilvl w:val="0"/>
          <w:numId w:val="12"/>
        </w:numPr>
      </w:pPr>
      <w:r w:rsidRPr="00D27A68">
        <w:t xml:space="preserve">Vestibulum ante ipsum primis in faucibus orci luctus </w:t>
      </w:r>
      <w:proofErr w:type="gramStart"/>
      <w:r w:rsidRPr="00D27A68">
        <w:t>et</w:t>
      </w:r>
      <w:proofErr w:type="gramEnd"/>
      <w:r w:rsidRPr="00D27A68">
        <w:t xml:space="preserve"> ultrices posuere cubilia Curae; In ac dui quis mi consectetuer lacinia. Nam pretium turpis </w:t>
      </w:r>
      <w:proofErr w:type="gramStart"/>
      <w:r w:rsidRPr="00D27A68">
        <w:t>et</w:t>
      </w:r>
      <w:proofErr w:type="gramEnd"/>
      <w:r w:rsidRPr="00D27A68">
        <w:t xml:space="preserve"> arcu. Duis arcu tortor, suscipit eget, imperdiet </w:t>
      </w:r>
      <w:proofErr w:type="gramStart"/>
      <w:r w:rsidRPr="00D27A68">
        <w:t>nec</w:t>
      </w:r>
      <w:proofErr w:type="gramEnd"/>
      <w:r w:rsidRPr="00D27A68">
        <w:t xml:space="preserve">, imperdiet iaculis, ipsum. Sed aliquam ultrices mauris. Integer ante arcu, accumsan a, </w:t>
      </w:r>
      <w:r w:rsidRPr="00D27A68">
        <w:lastRenderedPageBreak/>
        <w:t>consectetuer eget, posuere ut, mauris. Praesent adipiscing. Phasellus ullamcorper ipsum rutrum nunc. Nunc nonummy metus.</w:t>
      </w:r>
    </w:p>
    <w:p w14:paraId="15B5844E" w14:textId="02964801" w:rsidR="00D631BE" w:rsidRDefault="00D27A68" w:rsidP="00D631BE">
      <w:pPr>
        <w:pStyle w:val="Listenabsatz"/>
        <w:numPr>
          <w:ilvl w:val="0"/>
          <w:numId w:val="12"/>
        </w:numPr>
        <w:rPr>
          <w:ins w:id="16" w:author="Entwicklung" w:date="2010-09-09T07:59:00Z"/>
        </w:rPr>
      </w:pPr>
      <w:r w:rsidRPr="00D27A68">
        <w:t xml:space="preserve">Vestibulum volutpat pretium libero. Cras id dui. Aenean ut eros </w:t>
      </w:r>
      <w:proofErr w:type="gramStart"/>
      <w:r w:rsidRPr="00D27A68">
        <w:t>et</w:t>
      </w:r>
      <w:proofErr w:type="gramEnd"/>
      <w:r w:rsidRPr="00D27A68">
        <w:t xml:space="preserve"> nisl sagittis vestibulum. Nullam nulla eros, ultricies sit amet, nonummy id, imperdiet feugiat, pede. Sed lectus. Donec mollis hendrerit risus. Phasellus </w:t>
      </w:r>
      <w:proofErr w:type="gramStart"/>
      <w:r w:rsidRPr="00D27A68">
        <w:t>nec</w:t>
      </w:r>
      <w:proofErr w:type="gramEnd"/>
      <w:r w:rsidRPr="00D27A68">
        <w:t xml:space="preserve"> sem in justo pellentesque facilisis. Etiam imperdiet imperdiet orci. Nunc </w:t>
      </w:r>
      <w:proofErr w:type="gramStart"/>
      <w:r w:rsidRPr="00D27A68">
        <w:t>nec</w:t>
      </w:r>
      <w:proofErr w:type="gramEnd"/>
      <w:r w:rsidRPr="00D27A68">
        <w:t xml:space="preserve"> neque. Phasellus </w:t>
      </w:r>
      <w:proofErr w:type="gramStart"/>
      <w:r w:rsidRPr="00D27A68">
        <w:t>leo</w:t>
      </w:r>
      <w:proofErr w:type="gramEnd"/>
      <w:r w:rsidRPr="00D27A68">
        <w:t xml:space="preserve"> dolor, tempus non, auctor et, hendrerit quis, nisi. Curabitur ligula sapien, tincidunt non, euismod vitae, posuere imperdiet, </w:t>
      </w:r>
      <w:proofErr w:type="gramStart"/>
      <w:r w:rsidRPr="00D27A68">
        <w:t>leo</w:t>
      </w:r>
      <w:proofErr w:type="gramEnd"/>
      <w:r w:rsidRPr="00D27A68">
        <w:t xml:space="preserve">. Maecenas malesuada. Praesent congue erat at </w:t>
      </w:r>
      <w:proofErr w:type="gramStart"/>
      <w:r w:rsidRPr="00D27A68">
        <w:t>massa</w:t>
      </w:r>
      <w:proofErr w:type="gramEnd"/>
      <w:r w:rsidRPr="00D27A68">
        <w:t xml:space="preserve">. Sed cursus turpis vitae tortor. </w:t>
      </w:r>
      <w:r>
        <w:t>Donec posuere vulputate arcu.</w:t>
      </w:r>
    </w:p>
    <w:p w14:paraId="096E0FB5" w14:textId="77777777" w:rsidR="00D631BE" w:rsidRPr="00D27A68" w:rsidRDefault="00D631BE" w:rsidP="00D631BE">
      <w:pPr>
        <w:pStyle w:val="Listenabsatz"/>
        <w:numPr>
          <w:ilvl w:val="0"/>
          <w:numId w:val="12"/>
        </w:numPr>
        <w:rPr>
          <w:ins w:id="17" w:author="Entwicklung" w:date="2010-09-09T07:59:00Z"/>
        </w:rPr>
      </w:pPr>
      <w:ins w:id="18" w:author="Entwicklung" w:date="2010-09-09T07:59:00Z">
        <w:r w:rsidRPr="00D27A68">
          <w:t xml:space="preserve">Vestibulum volutpat pretium libero. Cras id dui. Aenean ut eros </w:t>
        </w:r>
        <w:proofErr w:type="gramStart"/>
        <w:r w:rsidRPr="00D27A68">
          <w:t>et</w:t>
        </w:r>
        <w:proofErr w:type="gramEnd"/>
        <w:r w:rsidRPr="00D27A68">
          <w:t xml:space="preserve"> nisl sagittis vestibulum. Nullam nulla eros, ultricies sit amet, nonummy id, imperdiet feugiat, pede. Sed lectus. Donec mollis hendrerit risus. Phasellus </w:t>
        </w:r>
        <w:proofErr w:type="gramStart"/>
        <w:r w:rsidRPr="00D27A68">
          <w:t>nec</w:t>
        </w:r>
        <w:proofErr w:type="gramEnd"/>
        <w:r w:rsidRPr="00D27A68">
          <w:t xml:space="preserve"> sem in justo pellentesque facilisis. Etiam imperdiet imperdiet orci. Nunc </w:t>
        </w:r>
        <w:proofErr w:type="gramStart"/>
        <w:r w:rsidRPr="00D27A68">
          <w:t>nec</w:t>
        </w:r>
        <w:proofErr w:type="gramEnd"/>
        <w:r w:rsidRPr="00D27A68">
          <w:t xml:space="preserve"> neque. Phasellus </w:t>
        </w:r>
        <w:proofErr w:type="gramStart"/>
        <w:r w:rsidRPr="00D27A68">
          <w:t>leo</w:t>
        </w:r>
        <w:proofErr w:type="gramEnd"/>
        <w:r w:rsidRPr="00D27A68">
          <w:t xml:space="preserve"> dolor, tempus non, auctor et, hendrerit quis, nisi. Curabitur ligula sapien, tincidunt non, euismod vitae, posuere imperdiet, </w:t>
        </w:r>
        <w:proofErr w:type="gramStart"/>
        <w:r w:rsidRPr="00D27A68">
          <w:t>leo</w:t>
        </w:r>
        <w:proofErr w:type="gramEnd"/>
        <w:r w:rsidRPr="00D27A68">
          <w:t xml:space="preserve">. Maecenas malesuada. Praesent congue erat at </w:t>
        </w:r>
        <w:proofErr w:type="gramStart"/>
        <w:r w:rsidRPr="00D27A68">
          <w:t>massa</w:t>
        </w:r>
        <w:proofErr w:type="gramEnd"/>
        <w:r w:rsidRPr="00D27A68">
          <w:t xml:space="preserve">. Sed cursus turpis vitae tortor. </w:t>
        </w:r>
        <w:r>
          <w:t>Donec posuere vulputate arcu.</w:t>
        </w:r>
      </w:ins>
    </w:p>
    <w:p w14:paraId="5A54FCAB" w14:textId="77777777" w:rsidR="00D631BE" w:rsidRPr="00D27A68" w:rsidRDefault="00D631BE" w:rsidP="009C7062">
      <w:pPr>
        <w:pStyle w:val="Listenabsatz"/>
        <w:numPr>
          <w:ilvl w:val="0"/>
          <w:numId w:val="0"/>
        </w:numPr>
        <w:ind w:left="720"/>
      </w:pPr>
    </w:p>
    <w:p w14:paraId="719F5C40" w14:textId="77777777" w:rsidR="00D27A68" w:rsidRPr="00D27A68" w:rsidRDefault="00D27A68" w:rsidP="00D27A68"/>
    <w:p w14:paraId="3B09A8B9" w14:textId="77777777" w:rsidR="009B2748" w:rsidRPr="009B2748" w:rsidRDefault="009B2748" w:rsidP="009B2748"/>
    <w:p w14:paraId="25935781" w14:textId="77777777" w:rsidR="009B2748" w:rsidRPr="005F5574" w:rsidRDefault="009B2748" w:rsidP="005F5574">
      <w:bookmarkStart w:id="19" w:name="_GoBack"/>
      <w:bookmarkEnd w:id="19"/>
    </w:p>
    <w:sectPr w:rsidR="009B2748" w:rsidRPr="005F5574" w:rsidSect="00DF3FF9">
      <w:headerReference w:type="default" r:id="rId9"/>
      <w:type w:val="continuous"/>
      <w:pgSz w:w="11906" w:h="16838"/>
      <w:pgMar w:top="1417" w:right="1417" w:bottom="1134" w:left="1417" w:header="708" w:footer="708" w:gutter="0"/>
      <w:cols w:num="2"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BAFCE9" w14:textId="77777777" w:rsidR="00E55A48" w:rsidRDefault="00E55A48" w:rsidP="00E55A48">
      <w:pPr>
        <w:spacing w:after="0" w:line="240" w:lineRule="auto"/>
      </w:pPr>
      <w:r>
        <w:separator/>
      </w:r>
    </w:p>
  </w:endnote>
  <w:endnote w:type="continuationSeparator" w:id="0">
    <w:p w14:paraId="3B238B2A" w14:textId="77777777" w:rsidR="00E55A48" w:rsidRDefault="00E55A48" w:rsidP="00E55A48">
      <w:pPr>
        <w:spacing w:after="0" w:line="240" w:lineRule="auto"/>
      </w:pPr>
      <w:r>
        <w:continuationSeparator/>
      </w:r>
    </w:p>
  </w:endnote>
  <w:endnote w:id="1">
    <w:p w14:paraId="4A653FE1" w14:textId="31C46C48" w:rsidR="00E55A48" w:rsidRDefault="00E55A48">
      <w:pPr>
        <w:pStyle w:val="Endnotentext"/>
      </w:pPr>
      <w:r>
        <w:rPr>
          <w:rStyle w:val="Endnotenzeichen"/>
        </w:rPr>
        <w:endnoteRef/>
      </w:r>
      <w:r>
        <w:t xml:space="preserve"> </w:t>
      </w:r>
      <w:r w:rsidRPr="00E55A48">
        <w:t>http://www.blindtextgenerator.de/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B1754B" w14:textId="77777777" w:rsidR="00E55A48" w:rsidRDefault="00E55A48" w:rsidP="00E55A48">
      <w:pPr>
        <w:spacing w:after="0" w:line="240" w:lineRule="auto"/>
      </w:pPr>
      <w:r>
        <w:separator/>
      </w:r>
    </w:p>
  </w:footnote>
  <w:footnote w:type="continuationSeparator" w:id="0">
    <w:p w14:paraId="579706EC" w14:textId="77777777" w:rsidR="00E55A48" w:rsidRDefault="00E55A48" w:rsidP="00E55A48">
      <w:pPr>
        <w:spacing w:after="0" w:line="240" w:lineRule="auto"/>
      </w:pPr>
      <w:r>
        <w:continuationSeparator/>
      </w:r>
    </w:p>
  </w:footnote>
  <w:footnote w:id="1">
    <w:p w14:paraId="648B63A3" w14:textId="479DBEC6" w:rsidR="00EB7D7D" w:rsidRDefault="00EB7D7D">
      <w:pPr>
        <w:pStyle w:val="Funotentext"/>
      </w:pPr>
      <w:r>
        <w:rPr>
          <w:rStyle w:val="Funotenzeichen"/>
        </w:rPr>
        <w:footnoteRef/>
      </w:r>
      <w:r>
        <w:t xml:space="preserve"> </w:t>
      </w:r>
      <w:r w:rsidR="009C2D27">
        <w:sym w:font="Wingdings" w:char="F04A"/>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C6CEF3" w14:textId="2C6AA6C3" w:rsidR="00AD6967" w:rsidRDefault="00AD6967" w:rsidP="00AD6967">
    <w:pPr>
      <w:pStyle w:val="Kopfzeile"/>
      <w:pBdr>
        <w:bottom w:val="single" w:sz="8" w:space="1" w:color="4F81BD" w:themeColor="accent1"/>
      </w:pBdr>
    </w:pPr>
    <w:r>
      <w:fldChar w:fldCharType="begin"/>
    </w:r>
    <w:r>
      <w:instrText xml:space="preserve"> PAGE   \* MERGEFORMAT </w:instrText>
    </w:r>
    <w:r>
      <w:fldChar w:fldCharType="separate"/>
    </w:r>
    <w:r w:rsidR="00C26861">
      <w:rPr>
        <w:noProof/>
      </w:rPr>
      <w:t>7</w:t>
    </w:r>
    <w:r>
      <w:fldChar w:fldCharType="end"/>
    </w:r>
    <w:r>
      <w:t xml:space="preserve"> </w:t>
    </w:r>
    <w:fldSimple w:instr=" STYLEREF  Titel  \* MERGEFORMAT ">
      <w:r w:rsidR="00C26861" w:rsidRPr="00C26861">
        <w:rPr>
          <w:b/>
          <w:bCs/>
          <w:noProof/>
        </w:rPr>
        <w:t>Studienordnung für das Fach Musterwissenschaften</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B3D27"/>
    <w:multiLevelType w:val="hybridMultilevel"/>
    <w:tmpl w:val="4FF00AE8"/>
    <w:lvl w:ilvl="0" w:tplc="B2E47866">
      <w:start w:val="1"/>
      <w:numFmt w:val="decimal"/>
      <w:pStyle w:val="Listenabsatz"/>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BE33705"/>
    <w:multiLevelType w:val="hybridMultilevel"/>
    <w:tmpl w:val="A80A31C4"/>
    <w:lvl w:ilvl="0" w:tplc="7F16F9A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2237F88"/>
    <w:multiLevelType w:val="hybridMultilevel"/>
    <w:tmpl w:val="A80A31C4"/>
    <w:lvl w:ilvl="0" w:tplc="7F16F9A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3431DE3"/>
    <w:multiLevelType w:val="hybridMultilevel"/>
    <w:tmpl w:val="A80A31C4"/>
    <w:lvl w:ilvl="0" w:tplc="7F16F9A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149852C0"/>
    <w:multiLevelType w:val="hybridMultilevel"/>
    <w:tmpl w:val="BCC0953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ED948F6"/>
    <w:multiLevelType w:val="hybridMultilevel"/>
    <w:tmpl w:val="A80A31C4"/>
    <w:lvl w:ilvl="0" w:tplc="7F16F9A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46B55DD5"/>
    <w:multiLevelType w:val="hybridMultilevel"/>
    <w:tmpl w:val="A80A31C4"/>
    <w:lvl w:ilvl="0" w:tplc="7F16F9A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502722A5"/>
    <w:multiLevelType w:val="hybridMultilevel"/>
    <w:tmpl w:val="A80A31C4"/>
    <w:lvl w:ilvl="0" w:tplc="7F16F9A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55862F29"/>
    <w:multiLevelType w:val="hybridMultilevel"/>
    <w:tmpl w:val="A80A31C4"/>
    <w:lvl w:ilvl="0" w:tplc="7F16F9A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594F69D0"/>
    <w:multiLevelType w:val="hybridMultilevel"/>
    <w:tmpl w:val="A80A31C4"/>
    <w:lvl w:ilvl="0" w:tplc="7F16F9A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6B6B3F1E"/>
    <w:multiLevelType w:val="hybridMultilevel"/>
    <w:tmpl w:val="A80A31C4"/>
    <w:lvl w:ilvl="0" w:tplc="7F16F9A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74122253"/>
    <w:multiLevelType w:val="hybridMultilevel"/>
    <w:tmpl w:val="A80A31C4"/>
    <w:lvl w:ilvl="0" w:tplc="7F16F9A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77A9710E"/>
    <w:multiLevelType w:val="hybridMultilevel"/>
    <w:tmpl w:val="A80A31C4"/>
    <w:lvl w:ilvl="0" w:tplc="7F16F9A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1"/>
  </w:num>
  <w:num w:numId="3">
    <w:abstractNumId w:val="3"/>
  </w:num>
  <w:num w:numId="4">
    <w:abstractNumId w:val="5"/>
  </w:num>
  <w:num w:numId="5">
    <w:abstractNumId w:val="8"/>
  </w:num>
  <w:num w:numId="6">
    <w:abstractNumId w:val="1"/>
  </w:num>
  <w:num w:numId="7">
    <w:abstractNumId w:val="9"/>
  </w:num>
  <w:num w:numId="8">
    <w:abstractNumId w:val="10"/>
  </w:num>
  <w:num w:numId="9">
    <w:abstractNumId w:val="6"/>
  </w:num>
  <w:num w:numId="10">
    <w:abstractNumId w:val="7"/>
  </w:num>
  <w:num w:numId="11">
    <w:abstractNumId w:val="12"/>
  </w:num>
  <w:num w:numId="12">
    <w:abstractNumId w:val="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FF9"/>
    <w:rsid w:val="0031730B"/>
    <w:rsid w:val="00493EA7"/>
    <w:rsid w:val="004B7DF9"/>
    <w:rsid w:val="005B4FBF"/>
    <w:rsid w:val="005F5574"/>
    <w:rsid w:val="00671A1B"/>
    <w:rsid w:val="007605BE"/>
    <w:rsid w:val="0083318A"/>
    <w:rsid w:val="009B2748"/>
    <w:rsid w:val="009C2D27"/>
    <w:rsid w:val="009C7062"/>
    <w:rsid w:val="00A34440"/>
    <w:rsid w:val="00AD6967"/>
    <w:rsid w:val="00BE5F41"/>
    <w:rsid w:val="00C26861"/>
    <w:rsid w:val="00D27A68"/>
    <w:rsid w:val="00D631BE"/>
    <w:rsid w:val="00DF3FF9"/>
    <w:rsid w:val="00E2298C"/>
    <w:rsid w:val="00E55A48"/>
    <w:rsid w:val="00EB7D7D"/>
    <w:rsid w:val="00FE320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62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D6967"/>
    <w:pPr>
      <w:jc w:val="both"/>
    </w:pPr>
    <w:rPr>
      <w:rFonts w:ascii="Arial" w:hAnsi="Arial" w:cs="Arial"/>
      <w:sz w:val="16"/>
      <w:szCs w:val="16"/>
    </w:rPr>
  </w:style>
  <w:style w:type="paragraph" w:styleId="berschrift1">
    <w:name w:val="heading 1"/>
    <w:basedOn w:val="Standard"/>
    <w:next w:val="Standard"/>
    <w:link w:val="berschrift1Zchn"/>
    <w:uiPriority w:val="9"/>
    <w:qFormat/>
    <w:rsid w:val="00D631BE"/>
    <w:pPr>
      <w:keepNext/>
      <w:keepLines/>
      <w:spacing w:before="720" w:after="240"/>
      <w:jc w:val="center"/>
      <w:outlineLvl w:val="0"/>
    </w:pPr>
    <w:rPr>
      <w:rFonts w:eastAsiaTheme="majorEastAsia" w:cstheme="majorBidi"/>
      <w:b/>
      <w:bCs/>
      <w:color w:val="000000" w:themeColor="text1"/>
      <w:sz w:val="18"/>
      <w:szCs w:val="28"/>
    </w:rPr>
  </w:style>
  <w:style w:type="paragraph" w:styleId="berschrift3">
    <w:name w:val="heading 3"/>
    <w:basedOn w:val="Standard"/>
    <w:next w:val="Standard"/>
    <w:link w:val="berschrift3Zchn"/>
    <w:uiPriority w:val="9"/>
    <w:semiHidden/>
    <w:unhideWhenUsed/>
    <w:qFormat/>
    <w:rsid w:val="00A344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AD6967"/>
    <w:pPr>
      <w:spacing w:after="300" w:line="240" w:lineRule="auto"/>
      <w:contextualSpacing/>
      <w:jc w:val="center"/>
    </w:pPr>
    <w:rPr>
      <w:rFonts w:eastAsiaTheme="majorEastAsia" w:cstheme="majorBidi"/>
      <w:b/>
      <w:spacing w:val="5"/>
      <w:kern w:val="28"/>
      <w:sz w:val="20"/>
      <w:szCs w:val="52"/>
    </w:rPr>
  </w:style>
  <w:style w:type="character" w:customStyle="1" w:styleId="TitelZchn">
    <w:name w:val="Titel Zchn"/>
    <w:basedOn w:val="Absatz-Standardschriftart"/>
    <w:link w:val="Titel"/>
    <w:uiPriority w:val="10"/>
    <w:rsid w:val="00AD6967"/>
    <w:rPr>
      <w:rFonts w:ascii="Arial" w:eastAsiaTheme="majorEastAsia" w:hAnsi="Arial" w:cstheme="majorBidi"/>
      <w:b/>
      <w:spacing w:val="5"/>
      <w:kern w:val="28"/>
      <w:sz w:val="20"/>
      <w:szCs w:val="52"/>
    </w:rPr>
  </w:style>
  <w:style w:type="character" w:customStyle="1" w:styleId="berschrift1Zchn">
    <w:name w:val="Überschrift 1 Zchn"/>
    <w:basedOn w:val="Absatz-Standardschriftart"/>
    <w:link w:val="berschrift1"/>
    <w:uiPriority w:val="9"/>
    <w:rsid w:val="00D631BE"/>
    <w:rPr>
      <w:rFonts w:ascii="Arial" w:eastAsiaTheme="majorEastAsia" w:hAnsi="Arial" w:cstheme="majorBidi"/>
      <w:b/>
      <w:bCs/>
      <w:color w:val="000000" w:themeColor="text1"/>
      <w:sz w:val="18"/>
      <w:szCs w:val="28"/>
    </w:rPr>
  </w:style>
  <w:style w:type="paragraph" w:styleId="Inhaltsverzeichnisberschrift">
    <w:name w:val="TOC Heading"/>
    <w:basedOn w:val="berschrift1"/>
    <w:next w:val="Standard"/>
    <w:uiPriority w:val="39"/>
    <w:semiHidden/>
    <w:unhideWhenUsed/>
    <w:qFormat/>
    <w:rsid w:val="00A34440"/>
    <w:pPr>
      <w:jc w:val="left"/>
      <w:outlineLvl w:val="9"/>
    </w:pPr>
  </w:style>
  <w:style w:type="paragraph" w:styleId="Sprechblasentext">
    <w:name w:val="Balloon Text"/>
    <w:basedOn w:val="Standard"/>
    <w:link w:val="SprechblasentextZchn"/>
    <w:uiPriority w:val="99"/>
    <w:semiHidden/>
    <w:unhideWhenUsed/>
    <w:rsid w:val="00A34440"/>
    <w:pPr>
      <w:spacing w:after="0" w:line="240" w:lineRule="auto"/>
    </w:pPr>
    <w:rPr>
      <w:rFonts w:ascii="Tahoma" w:hAnsi="Tahoma" w:cs="Tahoma"/>
    </w:rPr>
  </w:style>
  <w:style w:type="character" w:customStyle="1" w:styleId="SprechblasentextZchn">
    <w:name w:val="Sprechblasentext Zchn"/>
    <w:basedOn w:val="Absatz-Standardschriftart"/>
    <w:link w:val="Sprechblasentext"/>
    <w:uiPriority w:val="99"/>
    <w:semiHidden/>
    <w:rsid w:val="00A34440"/>
    <w:rPr>
      <w:rFonts w:ascii="Tahoma" w:hAnsi="Tahoma" w:cs="Tahoma"/>
      <w:sz w:val="16"/>
      <w:szCs w:val="16"/>
    </w:rPr>
  </w:style>
  <w:style w:type="character" w:customStyle="1" w:styleId="berschrift3Zchn">
    <w:name w:val="Überschrift 3 Zchn"/>
    <w:basedOn w:val="Absatz-Standardschriftart"/>
    <w:link w:val="berschrift3"/>
    <w:uiPriority w:val="9"/>
    <w:semiHidden/>
    <w:rsid w:val="00A34440"/>
    <w:rPr>
      <w:rFonts w:asciiTheme="majorHAnsi" w:eastAsiaTheme="majorEastAsia" w:hAnsiTheme="majorHAnsi" w:cstheme="majorBidi"/>
      <w:b/>
      <w:bCs/>
      <w:color w:val="4F81BD" w:themeColor="accent1"/>
      <w:sz w:val="16"/>
      <w:szCs w:val="16"/>
    </w:rPr>
  </w:style>
  <w:style w:type="paragraph" w:styleId="Verzeichnis1">
    <w:name w:val="toc 1"/>
    <w:basedOn w:val="Standard"/>
    <w:next w:val="Standard"/>
    <w:autoRedefine/>
    <w:uiPriority w:val="39"/>
    <w:unhideWhenUsed/>
    <w:rsid w:val="00A34440"/>
    <w:pPr>
      <w:spacing w:after="100"/>
    </w:pPr>
  </w:style>
  <w:style w:type="character" w:styleId="Hyperlink">
    <w:name w:val="Hyperlink"/>
    <w:basedOn w:val="Absatz-Standardschriftart"/>
    <w:uiPriority w:val="99"/>
    <w:unhideWhenUsed/>
    <w:rsid w:val="00A34440"/>
    <w:rPr>
      <w:color w:val="0000FF" w:themeColor="hyperlink"/>
      <w:u w:val="single"/>
    </w:rPr>
  </w:style>
  <w:style w:type="paragraph" w:styleId="Listenabsatz">
    <w:name w:val="List Paragraph"/>
    <w:basedOn w:val="Standard"/>
    <w:uiPriority w:val="34"/>
    <w:qFormat/>
    <w:rsid w:val="00D631BE"/>
    <w:pPr>
      <w:numPr>
        <w:numId w:val="1"/>
      </w:numPr>
      <w:ind w:left="0" w:hanging="11"/>
      <w:contextualSpacing/>
    </w:pPr>
    <w:rPr>
      <w:lang w:val="en-US"/>
    </w:rPr>
  </w:style>
  <w:style w:type="paragraph" w:customStyle="1" w:styleId="x1">
    <w:name w:val="x1"/>
    <w:basedOn w:val="Standard"/>
    <w:rsid w:val="00D27A68"/>
    <w:pPr>
      <w:spacing w:after="0" w:line="240" w:lineRule="auto"/>
    </w:pPr>
    <w:rPr>
      <w:rFonts w:eastAsia="Times New Roman" w:cs="Times New Roman"/>
      <w:color w:val="000000"/>
      <w:szCs w:val="20"/>
      <w:lang w:eastAsia="de-DE"/>
    </w:rPr>
  </w:style>
  <w:style w:type="paragraph" w:styleId="Endnotentext">
    <w:name w:val="endnote text"/>
    <w:basedOn w:val="Standard"/>
    <w:link w:val="EndnotentextZchn"/>
    <w:uiPriority w:val="99"/>
    <w:semiHidden/>
    <w:unhideWhenUsed/>
    <w:rsid w:val="00E55A48"/>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E55A48"/>
    <w:rPr>
      <w:rFonts w:ascii="Arial" w:hAnsi="Arial" w:cs="Arial"/>
      <w:sz w:val="20"/>
      <w:szCs w:val="20"/>
    </w:rPr>
  </w:style>
  <w:style w:type="character" w:styleId="Endnotenzeichen">
    <w:name w:val="endnote reference"/>
    <w:basedOn w:val="Absatz-Standardschriftart"/>
    <w:uiPriority w:val="99"/>
    <w:semiHidden/>
    <w:unhideWhenUsed/>
    <w:rsid w:val="00E55A48"/>
    <w:rPr>
      <w:vertAlign w:val="superscript"/>
    </w:rPr>
  </w:style>
  <w:style w:type="paragraph" w:styleId="Funotentext">
    <w:name w:val="footnote text"/>
    <w:basedOn w:val="Standard"/>
    <w:link w:val="FunotentextZchn"/>
    <w:uiPriority w:val="99"/>
    <w:semiHidden/>
    <w:unhideWhenUsed/>
    <w:rsid w:val="00EB7D7D"/>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EB7D7D"/>
    <w:rPr>
      <w:rFonts w:ascii="Arial" w:hAnsi="Arial" w:cs="Arial"/>
      <w:sz w:val="20"/>
      <w:szCs w:val="20"/>
    </w:rPr>
  </w:style>
  <w:style w:type="character" w:styleId="Funotenzeichen">
    <w:name w:val="footnote reference"/>
    <w:basedOn w:val="Absatz-Standardschriftart"/>
    <w:uiPriority w:val="99"/>
    <w:semiHidden/>
    <w:unhideWhenUsed/>
    <w:rsid w:val="00EB7D7D"/>
    <w:rPr>
      <w:vertAlign w:val="superscript"/>
    </w:rPr>
  </w:style>
  <w:style w:type="paragraph" w:styleId="Kopfzeile">
    <w:name w:val="header"/>
    <w:basedOn w:val="Standard"/>
    <w:link w:val="KopfzeileZchn"/>
    <w:uiPriority w:val="99"/>
    <w:unhideWhenUsed/>
    <w:rsid w:val="00AD696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D6967"/>
    <w:rPr>
      <w:rFonts w:ascii="Arial" w:hAnsi="Arial" w:cs="Arial"/>
      <w:sz w:val="16"/>
      <w:szCs w:val="16"/>
    </w:rPr>
  </w:style>
  <w:style w:type="paragraph" w:styleId="Fuzeile">
    <w:name w:val="footer"/>
    <w:basedOn w:val="Standard"/>
    <w:link w:val="FuzeileZchn"/>
    <w:uiPriority w:val="99"/>
    <w:unhideWhenUsed/>
    <w:rsid w:val="00AD696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D6967"/>
    <w:rPr>
      <w:rFonts w:ascii="Arial" w:hAnsi="Arial" w:cs="Arial"/>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D6967"/>
    <w:pPr>
      <w:jc w:val="both"/>
    </w:pPr>
    <w:rPr>
      <w:rFonts w:ascii="Arial" w:hAnsi="Arial" w:cs="Arial"/>
      <w:sz w:val="16"/>
      <w:szCs w:val="16"/>
    </w:rPr>
  </w:style>
  <w:style w:type="paragraph" w:styleId="berschrift1">
    <w:name w:val="heading 1"/>
    <w:basedOn w:val="Standard"/>
    <w:next w:val="Standard"/>
    <w:link w:val="berschrift1Zchn"/>
    <w:uiPriority w:val="9"/>
    <w:qFormat/>
    <w:rsid w:val="00D631BE"/>
    <w:pPr>
      <w:keepNext/>
      <w:keepLines/>
      <w:spacing w:before="720" w:after="240"/>
      <w:jc w:val="center"/>
      <w:outlineLvl w:val="0"/>
    </w:pPr>
    <w:rPr>
      <w:rFonts w:eastAsiaTheme="majorEastAsia" w:cstheme="majorBidi"/>
      <w:b/>
      <w:bCs/>
      <w:color w:val="000000" w:themeColor="text1"/>
      <w:sz w:val="18"/>
      <w:szCs w:val="28"/>
    </w:rPr>
  </w:style>
  <w:style w:type="paragraph" w:styleId="berschrift3">
    <w:name w:val="heading 3"/>
    <w:basedOn w:val="Standard"/>
    <w:next w:val="Standard"/>
    <w:link w:val="berschrift3Zchn"/>
    <w:uiPriority w:val="9"/>
    <w:semiHidden/>
    <w:unhideWhenUsed/>
    <w:qFormat/>
    <w:rsid w:val="00A344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AD6967"/>
    <w:pPr>
      <w:spacing w:after="300" w:line="240" w:lineRule="auto"/>
      <w:contextualSpacing/>
      <w:jc w:val="center"/>
    </w:pPr>
    <w:rPr>
      <w:rFonts w:eastAsiaTheme="majorEastAsia" w:cstheme="majorBidi"/>
      <w:b/>
      <w:spacing w:val="5"/>
      <w:kern w:val="28"/>
      <w:sz w:val="20"/>
      <w:szCs w:val="52"/>
    </w:rPr>
  </w:style>
  <w:style w:type="character" w:customStyle="1" w:styleId="TitelZchn">
    <w:name w:val="Titel Zchn"/>
    <w:basedOn w:val="Absatz-Standardschriftart"/>
    <w:link w:val="Titel"/>
    <w:uiPriority w:val="10"/>
    <w:rsid w:val="00AD6967"/>
    <w:rPr>
      <w:rFonts w:ascii="Arial" w:eastAsiaTheme="majorEastAsia" w:hAnsi="Arial" w:cstheme="majorBidi"/>
      <w:b/>
      <w:spacing w:val="5"/>
      <w:kern w:val="28"/>
      <w:sz w:val="20"/>
      <w:szCs w:val="52"/>
    </w:rPr>
  </w:style>
  <w:style w:type="character" w:customStyle="1" w:styleId="berschrift1Zchn">
    <w:name w:val="Überschrift 1 Zchn"/>
    <w:basedOn w:val="Absatz-Standardschriftart"/>
    <w:link w:val="berschrift1"/>
    <w:uiPriority w:val="9"/>
    <w:rsid w:val="00D631BE"/>
    <w:rPr>
      <w:rFonts w:ascii="Arial" w:eastAsiaTheme="majorEastAsia" w:hAnsi="Arial" w:cstheme="majorBidi"/>
      <w:b/>
      <w:bCs/>
      <w:color w:val="000000" w:themeColor="text1"/>
      <w:sz w:val="18"/>
      <w:szCs w:val="28"/>
    </w:rPr>
  </w:style>
  <w:style w:type="paragraph" w:styleId="Inhaltsverzeichnisberschrift">
    <w:name w:val="TOC Heading"/>
    <w:basedOn w:val="berschrift1"/>
    <w:next w:val="Standard"/>
    <w:uiPriority w:val="39"/>
    <w:semiHidden/>
    <w:unhideWhenUsed/>
    <w:qFormat/>
    <w:rsid w:val="00A34440"/>
    <w:pPr>
      <w:jc w:val="left"/>
      <w:outlineLvl w:val="9"/>
    </w:pPr>
  </w:style>
  <w:style w:type="paragraph" w:styleId="Sprechblasentext">
    <w:name w:val="Balloon Text"/>
    <w:basedOn w:val="Standard"/>
    <w:link w:val="SprechblasentextZchn"/>
    <w:uiPriority w:val="99"/>
    <w:semiHidden/>
    <w:unhideWhenUsed/>
    <w:rsid w:val="00A34440"/>
    <w:pPr>
      <w:spacing w:after="0" w:line="240" w:lineRule="auto"/>
    </w:pPr>
    <w:rPr>
      <w:rFonts w:ascii="Tahoma" w:hAnsi="Tahoma" w:cs="Tahoma"/>
    </w:rPr>
  </w:style>
  <w:style w:type="character" w:customStyle="1" w:styleId="SprechblasentextZchn">
    <w:name w:val="Sprechblasentext Zchn"/>
    <w:basedOn w:val="Absatz-Standardschriftart"/>
    <w:link w:val="Sprechblasentext"/>
    <w:uiPriority w:val="99"/>
    <w:semiHidden/>
    <w:rsid w:val="00A34440"/>
    <w:rPr>
      <w:rFonts w:ascii="Tahoma" w:hAnsi="Tahoma" w:cs="Tahoma"/>
      <w:sz w:val="16"/>
      <w:szCs w:val="16"/>
    </w:rPr>
  </w:style>
  <w:style w:type="character" w:customStyle="1" w:styleId="berschrift3Zchn">
    <w:name w:val="Überschrift 3 Zchn"/>
    <w:basedOn w:val="Absatz-Standardschriftart"/>
    <w:link w:val="berschrift3"/>
    <w:uiPriority w:val="9"/>
    <w:semiHidden/>
    <w:rsid w:val="00A34440"/>
    <w:rPr>
      <w:rFonts w:asciiTheme="majorHAnsi" w:eastAsiaTheme="majorEastAsia" w:hAnsiTheme="majorHAnsi" w:cstheme="majorBidi"/>
      <w:b/>
      <w:bCs/>
      <w:color w:val="4F81BD" w:themeColor="accent1"/>
      <w:sz w:val="16"/>
      <w:szCs w:val="16"/>
    </w:rPr>
  </w:style>
  <w:style w:type="paragraph" w:styleId="Verzeichnis1">
    <w:name w:val="toc 1"/>
    <w:basedOn w:val="Standard"/>
    <w:next w:val="Standard"/>
    <w:autoRedefine/>
    <w:uiPriority w:val="39"/>
    <w:unhideWhenUsed/>
    <w:rsid w:val="00A34440"/>
    <w:pPr>
      <w:spacing w:after="100"/>
    </w:pPr>
  </w:style>
  <w:style w:type="character" w:styleId="Hyperlink">
    <w:name w:val="Hyperlink"/>
    <w:basedOn w:val="Absatz-Standardschriftart"/>
    <w:uiPriority w:val="99"/>
    <w:unhideWhenUsed/>
    <w:rsid w:val="00A34440"/>
    <w:rPr>
      <w:color w:val="0000FF" w:themeColor="hyperlink"/>
      <w:u w:val="single"/>
    </w:rPr>
  </w:style>
  <w:style w:type="paragraph" w:styleId="Listenabsatz">
    <w:name w:val="List Paragraph"/>
    <w:basedOn w:val="Standard"/>
    <w:uiPriority w:val="34"/>
    <w:qFormat/>
    <w:rsid w:val="00D631BE"/>
    <w:pPr>
      <w:numPr>
        <w:numId w:val="1"/>
      </w:numPr>
      <w:ind w:left="0" w:hanging="11"/>
      <w:contextualSpacing/>
    </w:pPr>
    <w:rPr>
      <w:lang w:val="en-US"/>
    </w:rPr>
  </w:style>
  <w:style w:type="paragraph" w:customStyle="1" w:styleId="x1">
    <w:name w:val="x1"/>
    <w:basedOn w:val="Standard"/>
    <w:rsid w:val="00D27A68"/>
    <w:pPr>
      <w:spacing w:after="0" w:line="240" w:lineRule="auto"/>
    </w:pPr>
    <w:rPr>
      <w:rFonts w:eastAsia="Times New Roman" w:cs="Times New Roman"/>
      <w:color w:val="000000"/>
      <w:szCs w:val="20"/>
      <w:lang w:eastAsia="de-DE"/>
    </w:rPr>
  </w:style>
  <w:style w:type="paragraph" w:styleId="Endnotentext">
    <w:name w:val="endnote text"/>
    <w:basedOn w:val="Standard"/>
    <w:link w:val="EndnotentextZchn"/>
    <w:uiPriority w:val="99"/>
    <w:semiHidden/>
    <w:unhideWhenUsed/>
    <w:rsid w:val="00E55A48"/>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E55A48"/>
    <w:rPr>
      <w:rFonts w:ascii="Arial" w:hAnsi="Arial" w:cs="Arial"/>
      <w:sz w:val="20"/>
      <w:szCs w:val="20"/>
    </w:rPr>
  </w:style>
  <w:style w:type="character" w:styleId="Endnotenzeichen">
    <w:name w:val="endnote reference"/>
    <w:basedOn w:val="Absatz-Standardschriftart"/>
    <w:uiPriority w:val="99"/>
    <w:semiHidden/>
    <w:unhideWhenUsed/>
    <w:rsid w:val="00E55A48"/>
    <w:rPr>
      <w:vertAlign w:val="superscript"/>
    </w:rPr>
  </w:style>
  <w:style w:type="paragraph" w:styleId="Funotentext">
    <w:name w:val="footnote text"/>
    <w:basedOn w:val="Standard"/>
    <w:link w:val="FunotentextZchn"/>
    <w:uiPriority w:val="99"/>
    <w:semiHidden/>
    <w:unhideWhenUsed/>
    <w:rsid w:val="00EB7D7D"/>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EB7D7D"/>
    <w:rPr>
      <w:rFonts w:ascii="Arial" w:hAnsi="Arial" w:cs="Arial"/>
      <w:sz w:val="20"/>
      <w:szCs w:val="20"/>
    </w:rPr>
  </w:style>
  <w:style w:type="character" w:styleId="Funotenzeichen">
    <w:name w:val="footnote reference"/>
    <w:basedOn w:val="Absatz-Standardschriftart"/>
    <w:uiPriority w:val="99"/>
    <w:semiHidden/>
    <w:unhideWhenUsed/>
    <w:rsid w:val="00EB7D7D"/>
    <w:rPr>
      <w:vertAlign w:val="superscript"/>
    </w:rPr>
  </w:style>
  <w:style w:type="paragraph" w:styleId="Kopfzeile">
    <w:name w:val="header"/>
    <w:basedOn w:val="Standard"/>
    <w:link w:val="KopfzeileZchn"/>
    <w:uiPriority w:val="99"/>
    <w:unhideWhenUsed/>
    <w:rsid w:val="00AD696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D6967"/>
    <w:rPr>
      <w:rFonts w:ascii="Arial" w:hAnsi="Arial" w:cs="Arial"/>
      <w:sz w:val="16"/>
      <w:szCs w:val="16"/>
    </w:rPr>
  </w:style>
  <w:style w:type="paragraph" w:styleId="Fuzeile">
    <w:name w:val="footer"/>
    <w:basedOn w:val="Standard"/>
    <w:link w:val="FuzeileZchn"/>
    <w:uiPriority w:val="99"/>
    <w:unhideWhenUsed/>
    <w:rsid w:val="00AD696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D6967"/>
    <w:rPr>
      <w:rFonts w:ascii="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674632">
      <w:bodyDiv w:val="1"/>
      <w:marLeft w:val="0"/>
      <w:marRight w:val="0"/>
      <w:marTop w:val="0"/>
      <w:marBottom w:val="0"/>
      <w:divBdr>
        <w:top w:val="none" w:sz="0" w:space="0" w:color="auto"/>
        <w:left w:val="none" w:sz="0" w:space="0" w:color="auto"/>
        <w:bottom w:val="none" w:sz="0" w:space="0" w:color="auto"/>
        <w:right w:val="none" w:sz="0" w:space="0" w:color="auto"/>
      </w:divBdr>
    </w:div>
    <w:div w:id="933439075">
      <w:bodyDiv w:val="1"/>
      <w:marLeft w:val="0"/>
      <w:marRight w:val="0"/>
      <w:marTop w:val="0"/>
      <w:marBottom w:val="0"/>
      <w:divBdr>
        <w:top w:val="none" w:sz="0" w:space="0" w:color="auto"/>
        <w:left w:val="none" w:sz="0" w:space="0" w:color="auto"/>
        <w:bottom w:val="none" w:sz="0" w:space="0" w:color="auto"/>
        <w:right w:val="none" w:sz="0" w:space="0" w:color="auto"/>
      </w:divBdr>
    </w:div>
    <w:div w:id="1009331677">
      <w:bodyDiv w:val="1"/>
      <w:marLeft w:val="0"/>
      <w:marRight w:val="0"/>
      <w:marTop w:val="0"/>
      <w:marBottom w:val="0"/>
      <w:divBdr>
        <w:top w:val="none" w:sz="0" w:space="0" w:color="auto"/>
        <w:left w:val="none" w:sz="0" w:space="0" w:color="auto"/>
        <w:bottom w:val="none" w:sz="0" w:space="0" w:color="auto"/>
        <w:right w:val="none" w:sz="0" w:space="0" w:color="auto"/>
      </w:divBdr>
    </w:div>
    <w:div w:id="1029259530">
      <w:bodyDiv w:val="1"/>
      <w:marLeft w:val="0"/>
      <w:marRight w:val="0"/>
      <w:marTop w:val="0"/>
      <w:marBottom w:val="0"/>
      <w:divBdr>
        <w:top w:val="none" w:sz="0" w:space="0" w:color="auto"/>
        <w:left w:val="none" w:sz="0" w:space="0" w:color="auto"/>
        <w:bottom w:val="none" w:sz="0" w:space="0" w:color="auto"/>
        <w:right w:val="none" w:sz="0" w:space="0" w:color="auto"/>
      </w:divBdr>
    </w:div>
    <w:div w:id="1048645656">
      <w:bodyDiv w:val="1"/>
      <w:marLeft w:val="0"/>
      <w:marRight w:val="0"/>
      <w:marTop w:val="0"/>
      <w:marBottom w:val="0"/>
      <w:divBdr>
        <w:top w:val="none" w:sz="0" w:space="0" w:color="auto"/>
        <w:left w:val="none" w:sz="0" w:space="0" w:color="auto"/>
        <w:bottom w:val="none" w:sz="0" w:space="0" w:color="auto"/>
        <w:right w:val="none" w:sz="0" w:space="0" w:color="auto"/>
      </w:divBdr>
    </w:div>
    <w:div w:id="1373921913">
      <w:bodyDiv w:val="1"/>
      <w:marLeft w:val="0"/>
      <w:marRight w:val="0"/>
      <w:marTop w:val="0"/>
      <w:marBottom w:val="0"/>
      <w:divBdr>
        <w:top w:val="none" w:sz="0" w:space="0" w:color="auto"/>
        <w:left w:val="none" w:sz="0" w:space="0" w:color="auto"/>
        <w:bottom w:val="none" w:sz="0" w:space="0" w:color="auto"/>
        <w:right w:val="none" w:sz="0" w:space="0" w:color="auto"/>
      </w:divBdr>
    </w:div>
    <w:div w:id="1417091218">
      <w:bodyDiv w:val="1"/>
      <w:marLeft w:val="0"/>
      <w:marRight w:val="0"/>
      <w:marTop w:val="0"/>
      <w:marBottom w:val="0"/>
      <w:divBdr>
        <w:top w:val="none" w:sz="0" w:space="0" w:color="auto"/>
        <w:left w:val="none" w:sz="0" w:space="0" w:color="auto"/>
        <w:bottom w:val="none" w:sz="0" w:space="0" w:color="auto"/>
        <w:right w:val="none" w:sz="0" w:space="0" w:color="auto"/>
      </w:divBdr>
    </w:div>
    <w:div w:id="1471168863">
      <w:bodyDiv w:val="1"/>
      <w:marLeft w:val="0"/>
      <w:marRight w:val="0"/>
      <w:marTop w:val="0"/>
      <w:marBottom w:val="0"/>
      <w:divBdr>
        <w:top w:val="none" w:sz="0" w:space="0" w:color="auto"/>
        <w:left w:val="none" w:sz="0" w:space="0" w:color="auto"/>
        <w:bottom w:val="none" w:sz="0" w:space="0" w:color="auto"/>
        <w:right w:val="none" w:sz="0" w:space="0" w:color="auto"/>
      </w:divBdr>
    </w:div>
    <w:div w:id="1477799314">
      <w:bodyDiv w:val="1"/>
      <w:marLeft w:val="0"/>
      <w:marRight w:val="0"/>
      <w:marTop w:val="0"/>
      <w:marBottom w:val="0"/>
      <w:divBdr>
        <w:top w:val="none" w:sz="0" w:space="0" w:color="auto"/>
        <w:left w:val="none" w:sz="0" w:space="0" w:color="auto"/>
        <w:bottom w:val="none" w:sz="0" w:space="0" w:color="auto"/>
        <w:right w:val="none" w:sz="0" w:space="0" w:color="auto"/>
      </w:divBdr>
    </w:div>
    <w:div w:id="1528255322">
      <w:bodyDiv w:val="1"/>
      <w:marLeft w:val="0"/>
      <w:marRight w:val="0"/>
      <w:marTop w:val="0"/>
      <w:marBottom w:val="0"/>
      <w:divBdr>
        <w:top w:val="none" w:sz="0" w:space="0" w:color="auto"/>
        <w:left w:val="none" w:sz="0" w:space="0" w:color="auto"/>
        <w:bottom w:val="none" w:sz="0" w:space="0" w:color="auto"/>
        <w:right w:val="none" w:sz="0" w:space="0" w:color="auto"/>
      </w:divBdr>
    </w:div>
    <w:div w:id="1559705858">
      <w:bodyDiv w:val="1"/>
      <w:marLeft w:val="0"/>
      <w:marRight w:val="0"/>
      <w:marTop w:val="0"/>
      <w:marBottom w:val="0"/>
      <w:divBdr>
        <w:top w:val="none" w:sz="0" w:space="0" w:color="auto"/>
        <w:left w:val="none" w:sz="0" w:space="0" w:color="auto"/>
        <w:bottom w:val="none" w:sz="0" w:space="0" w:color="auto"/>
        <w:right w:val="none" w:sz="0" w:space="0" w:color="auto"/>
      </w:divBdr>
    </w:div>
    <w:div w:id="1719938182">
      <w:bodyDiv w:val="1"/>
      <w:marLeft w:val="0"/>
      <w:marRight w:val="0"/>
      <w:marTop w:val="0"/>
      <w:marBottom w:val="0"/>
      <w:divBdr>
        <w:top w:val="none" w:sz="0" w:space="0" w:color="auto"/>
        <w:left w:val="none" w:sz="0" w:space="0" w:color="auto"/>
        <w:bottom w:val="none" w:sz="0" w:space="0" w:color="auto"/>
        <w:right w:val="none" w:sz="0" w:space="0" w:color="auto"/>
      </w:divBdr>
    </w:div>
    <w:div w:id="1783525849">
      <w:bodyDiv w:val="1"/>
      <w:marLeft w:val="0"/>
      <w:marRight w:val="0"/>
      <w:marTop w:val="0"/>
      <w:marBottom w:val="0"/>
      <w:divBdr>
        <w:top w:val="none" w:sz="0" w:space="0" w:color="auto"/>
        <w:left w:val="none" w:sz="0" w:space="0" w:color="auto"/>
        <w:bottom w:val="none" w:sz="0" w:space="0" w:color="auto"/>
        <w:right w:val="none" w:sz="0" w:space="0" w:color="auto"/>
      </w:divBdr>
    </w:div>
    <w:div w:id="1840998693">
      <w:bodyDiv w:val="1"/>
      <w:marLeft w:val="0"/>
      <w:marRight w:val="0"/>
      <w:marTop w:val="0"/>
      <w:marBottom w:val="0"/>
      <w:divBdr>
        <w:top w:val="none" w:sz="0" w:space="0" w:color="auto"/>
        <w:left w:val="none" w:sz="0" w:space="0" w:color="auto"/>
        <w:bottom w:val="none" w:sz="0" w:space="0" w:color="auto"/>
        <w:right w:val="none" w:sz="0" w:space="0" w:color="auto"/>
      </w:divBdr>
    </w:div>
    <w:div w:id="1955823002">
      <w:bodyDiv w:val="1"/>
      <w:marLeft w:val="0"/>
      <w:marRight w:val="0"/>
      <w:marTop w:val="0"/>
      <w:marBottom w:val="0"/>
      <w:divBdr>
        <w:top w:val="none" w:sz="0" w:space="0" w:color="auto"/>
        <w:left w:val="none" w:sz="0" w:space="0" w:color="auto"/>
        <w:bottom w:val="none" w:sz="0" w:space="0" w:color="auto"/>
        <w:right w:val="none" w:sz="0" w:space="0" w:color="auto"/>
      </w:divBdr>
    </w:div>
    <w:div w:id="2138907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C3793-830E-42A2-A56A-419A2282B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4664</Words>
  <Characters>29388</Characters>
  <Application>Microsoft Office Word</Application>
  <DocSecurity>0</DocSecurity>
  <Lines>244</Lines>
  <Paragraphs>67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Entwicklung</dc:creator>
  <cp:lastModifiedBy>Entwicklung</cp:lastModifiedBy>
  <cp:revision>2</cp:revision>
  <dcterms:created xsi:type="dcterms:W3CDTF">2010-09-09T06:16:00Z</dcterms:created>
  <dcterms:modified xsi:type="dcterms:W3CDTF">2010-09-09T06:16:00Z</dcterms:modified>
</cp:coreProperties>
</file>